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tblpY="-14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1080"/>
        <w:gridCol w:w="1080"/>
        <w:gridCol w:w="990"/>
        <w:gridCol w:w="1530"/>
        <w:gridCol w:w="1800"/>
        <w:gridCol w:w="2340"/>
        <w:gridCol w:w="2623"/>
      </w:tblGrid>
      <w:tr w:rsidR="00036841" w:rsidRPr="00565285" w14:paraId="77AE5145" w14:textId="77777777" w:rsidTr="0073089E">
        <w:trPr>
          <w:trHeight w:val="720"/>
        </w:trPr>
        <w:tc>
          <w:tcPr>
            <w:tcW w:w="1075" w:type="dxa"/>
            <w:shd w:val="clear" w:color="auto" w:fill="auto"/>
            <w:vAlign w:val="center"/>
            <w:hideMark/>
          </w:tcPr>
          <w:p w14:paraId="603E6B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  <w:t>Repository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559BB5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  <w:t>Collection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519627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  <w:t xml:space="preserve">Collection year(s) 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86B09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  <w:t>Specimen number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0D4FA7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  <w:t>Field number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3D161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  <w:t>Published name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29EFD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  <w:t>Previous description, illustration, or mention</w:t>
            </w:r>
          </w:p>
        </w:tc>
        <w:tc>
          <w:tcPr>
            <w:tcW w:w="2623" w:type="dxa"/>
            <w:shd w:val="clear" w:color="auto" w:fill="auto"/>
            <w:vAlign w:val="center"/>
            <w:hideMark/>
          </w:tcPr>
          <w:p w14:paraId="38823E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</w:rPr>
              <w:t>Morphotype identification</w:t>
            </w:r>
          </w:p>
        </w:tc>
      </w:tr>
      <w:tr w:rsidR="00036841" w:rsidRPr="00565285" w14:paraId="5A89F47E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70B8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54B1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3475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9481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40378c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46CC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290C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7DC2F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57, pl. 8, fig. 2; 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50D4E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2D7329B0" w14:textId="77777777" w:rsidTr="0073089E">
        <w:trPr>
          <w:trHeight w:val="96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9757E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73C7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A8E1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E824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40378d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BC59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8D374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32844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57, pl. 8, fig. 5; Wilf et al. 2014: fig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AEA66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44FBB635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1309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4EEF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45AD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2A72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40378e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97E87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13CC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0940C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57, pl. 8, fig. 1; 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ABF39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6F5155B9" w14:textId="77777777" w:rsidTr="0073089E">
        <w:trPr>
          <w:trHeight w:val="96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89E1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AEFB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F9FD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6FC5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40378f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0457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938C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272FC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57, pl. 8, fig. 4; Wilf et al. 2014: fig 17, 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05D88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39E4B228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529B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1A1E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129A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CB8D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40378g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067E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3E92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E9734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57, pl. 8, fig. 3; 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9B32D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24CC7EB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9386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A120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74A0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33DB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40378h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65EB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0050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821BC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57, pl. 9; Wilf et al. 2014: fig 1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14590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5ACFD63E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24FC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E86D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B606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2358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40379a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08F8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2215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“Dicksonia”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AABEB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56, pl.7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06A58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“Dicksonia”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GZ001</w:t>
            </w:r>
          </w:p>
        </w:tc>
      </w:tr>
      <w:tr w:rsidR="00036841" w:rsidRPr="00565285" w14:paraId="7ABF07F4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5AF7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DB36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CF69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2208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40379b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B648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FCAA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“Dicksonia”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D368D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56, pl.7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0EFCE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“Dicksonia”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GZ001</w:t>
            </w:r>
          </w:p>
        </w:tc>
      </w:tr>
      <w:tr w:rsidR="00036841" w:rsidRPr="00565285" w14:paraId="0B56A7CF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A104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3DC7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11D0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8B8C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40380a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8A5D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251C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“Asplenium” incertum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5C536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55, pl. 6, figs. 1,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CB67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“Asplenium” incertum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GZ002</w:t>
            </w:r>
          </w:p>
        </w:tc>
      </w:tr>
      <w:tr w:rsidR="00036841" w:rsidRPr="00565285" w14:paraId="7B63D622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7058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0EC8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20F8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E838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40380b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DA04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F20F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“Asplenium” incertum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A4A8E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56, pl. 6, figs. 1,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93D2F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25382E8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1AC4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DFD7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4FAD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BAFA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40380c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20CE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3A130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“Asplenium” incertum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9CC5F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57, pl. 6, figs. 1,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08611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2D00DFD" w14:textId="77777777" w:rsidTr="0073089E">
        <w:trPr>
          <w:trHeight w:val="96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D1CB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7450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3E0A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3578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40381a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4A16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4C5A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E3E6B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60, pl. 12, fig. 2; Wilf 2012: fig. 11; 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BADBA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2DFCAE1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B54E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8F33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B1B6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A758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40381b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F51E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8A8C1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D2575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60, pl. 12, fig.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10DEA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03E47D3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1AED1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9FDB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A818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B827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DD71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5127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“Goniopteris” patagoniana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95932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55, pl. 6, figs. 3,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DF17A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“Goniopteris” patagoniana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GZ003</w:t>
            </w:r>
          </w:p>
        </w:tc>
      </w:tr>
      <w:tr w:rsidR="00036841" w:rsidRPr="00565285" w14:paraId="04A2D058" w14:textId="77777777" w:rsidTr="0073089E">
        <w:trPr>
          <w:trHeight w:val="120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A3C8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5547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B204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63BD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40383a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464F7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6571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EB791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59, pl. 11, fig. 5; Rossetto-Harris et al. 2020: fig. 3G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34E0F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704D480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1F62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1E8A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BF87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C3FF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40383b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39A8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0F88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FED4C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59, pl. 11, fig. 2; 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D8CDE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2A145EF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D011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47AB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80D4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60F7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40383c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1681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8217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DF31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59, pl. 11, fig. 2; 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868DD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55918C67" w14:textId="77777777" w:rsidTr="0073089E">
        <w:trPr>
          <w:trHeight w:val="120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8B46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28EF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7831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202E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40383d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B184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26F5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6A9DC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59, pl. 11, fig. 6; Rossetto-Harris et al. 2020: fig. 3H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D89AB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745CCCA2" w14:textId="77777777" w:rsidTr="0073089E">
        <w:trPr>
          <w:trHeight w:val="120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C421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4C2C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61AC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347C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40383e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8BE5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FE5F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FA644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59, pl. 11, fig. 6; Rossetto-Harris et al. 2020: fig. 7A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8962D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13A1A6D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235F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0388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A27C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8B53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40383f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1ED8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76C5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289D2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59, pl. 11, fig. 4; 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C5352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6814E80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B8B58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D9CB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513A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489C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B6A9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68F48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Podocarpus andiniformis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1CE68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62, pl. 13, fig. 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681AE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Podocarpus andiniformis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GZ012</w:t>
            </w:r>
          </w:p>
        </w:tc>
      </w:tr>
      <w:tr w:rsidR="00036841" w:rsidRPr="00565285" w14:paraId="20F4D28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15F5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6A1A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774D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DF58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40385a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56DC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6131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FA9B9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63, pl. 13, fig. 1; 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D4A28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7BAFDBD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3CEF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B896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6769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3A38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40385b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84B1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AA7F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9F7C0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63, pl. 13, fig. 3; 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0A958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45B6745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91FB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6B84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D156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FAE8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40385c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BB6E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8F35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90E1A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63, pl. 13, fig. 2; 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D104F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5DEF41E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039A82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8C5D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Cohort 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F4BF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070DD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40385d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4F8A4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31D775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1C9B3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</w:tcPr>
          <w:p w14:paraId="2202BB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746FB77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3EBFB1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13F2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Cohort 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5DA9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F4157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40385e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8C7F8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4A9A65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02923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</w:tcPr>
          <w:p w14:paraId="65366F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2969AC4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7CDF87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59AB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Cohort 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101D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A3DF9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40385f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686B1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485DB5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DF82E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</w:tcPr>
          <w:p w14:paraId="451749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78FFC46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5603D2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B137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Cohort 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9CA0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BC7A6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40385g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555CF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37FAA6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5C9C7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</w:tcPr>
          <w:p w14:paraId="4908FD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7A53042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1F6B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7882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4483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732D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40385i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A116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EF60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695912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9234D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0614021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D2BD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B921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344E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C598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40386a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7CC5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A74E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B7DB3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58, pl. 10, fig. 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06DF9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7420057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A1DC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976B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10BD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3BBE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40386b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80F66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D124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F76BD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59, pl. 10,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93EAA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69E2808C" w14:textId="77777777" w:rsidTr="0073089E">
        <w:trPr>
          <w:trHeight w:val="120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7E37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1A01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CB37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0FB0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40386c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FCB1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1F6B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87940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61, pl. 10, fig. 1; Villar de Seoane et al. 2015: fig. 2a-c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EB2BB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20F635A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6A58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C182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C6D1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5FD4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40386d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25D55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A395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BAB84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60, pl. 10, fig.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E0DC2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6EA9957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74BD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92F6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0E38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87E4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40386e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4C02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1647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EBEFF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Villar de Seoane et al. 2015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05B03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614790B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D89D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1A31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FA71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DC11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40386f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9044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A7D0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</w:p>
        </w:tc>
        <w:tc>
          <w:tcPr>
            <w:tcW w:w="2340" w:type="dxa"/>
            <w:shd w:val="clear" w:color="auto" w:fill="auto"/>
            <w:hideMark/>
          </w:tcPr>
          <w:p w14:paraId="7AFB8F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Villar de Seoane et al. 2015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FB441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7B0F1E3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18694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06F5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1673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4872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40386g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5586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14F1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</w:p>
        </w:tc>
        <w:tc>
          <w:tcPr>
            <w:tcW w:w="2340" w:type="dxa"/>
            <w:shd w:val="clear" w:color="auto" w:fill="auto"/>
            <w:hideMark/>
          </w:tcPr>
          <w:p w14:paraId="757BED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Villar de Seoane et al. 2015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E4A7F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77F835F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E076F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528E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37F0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0EF8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40386h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5F8F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FFD6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</w:p>
        </w:tc>
        <w:tc>
          <w:tcPr>
            <w:tcW w:w="2340" w:type="dxa"/>
            <w:shd w:val="clear" w:color="auto" w:fill="auto"/>
            <w:hideMark/>
          </w:tcPr>
          <w:p w14:paraId="4FC322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Villar de Seoane et al. 2015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C035C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51502E2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3BD9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1D15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D77A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79E8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40386i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E6D9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402D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</w:p>
        </w:tc>
        <w:tc>
          <w:tcPr>
            <w:tcW w:w="2340" w:type="dxa"/>
            <w:shd w:val="clear" w:color="auto" w:fill="auto"/>
            <w:hideMark/>
          </w:tcPr>
          <w:p w14:paraId="052AE9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Villar de Seoane et al. 2015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A42D7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1B18862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0713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7DB8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1D47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5FCE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40386j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825F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9162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</w:p>
        </w:tc>
        <w:tc>
          <w:tcPr>
            <w:tcW w:w="2340" w:type="dxa"/>
            <w:shd w:val="clear" w:color="auto" w:fill="auto"/>
            <w:hideMark/>
          </w:tcPr>
          <w:p w14:paraId="347FA1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Villar de Seoane et al. 2015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F7308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38DACAD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DEBC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EFF8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2571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71C1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40386k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80BB7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8D99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</w:p>
        </w:tc>
        <w:tc>
          <w:tcPr>
            <w:tcW w:w="2340" w:type="dxa"/>
            <w:shd w:val="clear" w:color="auto" w:fill="auto"/>
            <w:hideMark/>
          </w:tcPr>
          <w:p w14:paraId="575517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Villar de Seoane et al. 2015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679C7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462FCBF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A444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DCAE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2C2D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D74E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40386l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E646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92ECB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</w:p>
        </w:tc>
        <w:tc>
          <w:tcPr>
            <w:tcW w:w="2340" w:type="dxa"/>
            <w:shd w:val="clear" w:color="auto" w:fill="auto"/>
            <w:hideMark/>
          </w:tcPr>
          <w:p w14:paraId="034398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Villar de Seoane et al. 2015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34982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2CFEC2EF" w14:textId="77777777" w:rsidTr="0073089E">
        <w:trPr>
          <w:trHeight w:val="96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2B15A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F896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A7E7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741D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9BBD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B3F6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0085A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61, pl.12, fig. 1; Wilf et al. 2009: figs. 2-9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B8C35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GZ009</w:t>
            </w:r>
          </w:p>
        </w:tc>
      </w:tr>
      <w:tr w:rsidR="00036841" w:rsidRPr="00565285" w14:paraId="66E6C7F2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8924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4A9F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DD04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0522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09F4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FF38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“Poacites” choriformis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92D1C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63, pl. 56,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2A7B5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788C07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916A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A043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48BB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4BB3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40389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227F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C8FA9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“Anona” infestans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E704F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73, pl. 18,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5B8A4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B37AD7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4B76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1204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326E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C896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4586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D515A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“Berberis” corymbosifolia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51980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74, pl. 55, fig. 7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E7009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4C87A17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05A4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8235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3C0D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D22B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AECD0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0327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61E9C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79, pl. 20, fig. 16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F70C8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3EF002D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00A8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5CC3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C492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2B03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2C81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7B0F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E0F60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79, pl. 20, fig. 18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F05FE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B65F00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E689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38B4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6AD1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029C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4DD0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5522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02086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E. W. Berry 1938: p. 79, pl. 20, fig. 15 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AE0C1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C552FA8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0B663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107A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31B1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704B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1EE7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AB32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9AE60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E. W. Berry 1938: p. 79, pl. 20, fig. 14 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1C9F8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6CB916C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1205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7214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883B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5AAE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E1D8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3E3E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3F03F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E. W. Berry 1938: p. 79, pl. 20, fig. 11 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2BBB9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059C9D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96C5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26CD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B228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BB7B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88EBE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3572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8670A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79, pl. 20, fig. 17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3FBDC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49384C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A07D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F83C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38B0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E7CE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40391g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F79D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5667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7D6E9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E. W. Berry 1938: p. 79, pl. 20, fig. 12 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AC78D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DB8DA5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58EE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D2DB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4A22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0CFC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40391h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C4814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5212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BABDE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79, pl. 21, fig.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B711E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2B4E64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9D63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0581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3563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2CCA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40391i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61FC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0D61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87341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E. W. Berry 1938: p. 79, pl. 20, fig. 13 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8A4BB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DD254F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F235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E989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5F82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0E2A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40391j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91DB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39905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06D53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79, pl. 21, fig. 1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D2D4C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5A0E4D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9135A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8E81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0DB2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9335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40391k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685D2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DCC3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3E57B1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536E2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61ABC4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773E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9948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71A0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2E53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40391l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3FC4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5262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1E9A83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8A251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4266AB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B5EF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ADDC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EDCF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4DEB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40391m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658D6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91778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5475A1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FB093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ED1F98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D7F2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7DF4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1EBB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FF87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40391n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0ECC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D444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695381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39E66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20436D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5DBD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3AD5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2043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CDD3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40391o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45C7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2069A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32607A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A3944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86AFB7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B987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9094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9E63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5512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40391p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BAB1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4959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7A04BD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2D8F6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87FC5E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B3EE4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C705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3842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4FAB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40391q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6DE1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E76BF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CA9DA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B3983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92F30C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D7D3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C7C8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7213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6656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40391r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FE4F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4004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19FBBE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9C1C1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7F1A26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26E5D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037F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3209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B004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40391s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9EE2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5ED3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7BE81E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2E5E0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0B76034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BF05B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E8AC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1CF2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7D83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40391t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E2516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D52C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100936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C8E55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C5E499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968A5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B2DE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1466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B911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40391u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2E52B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B6E6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2FB08F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38765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680881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3A99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2357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E855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13CA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40391v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4EAC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4D36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31355D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75F85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C59CFC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F277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CF43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5BCF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3DAF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40391w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794B8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6E46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4A492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8A350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071B3F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8455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D35A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4269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CEF2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40391x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4C8D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EFA7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25F056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045CA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DC9530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12FF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DDBE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E246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C16F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40391y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EE81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F863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32081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117EC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BDCEC0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83D6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CE1E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846F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A88F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40391z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885A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170F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36ADF4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A9A48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B166A1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57E7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51E4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AFF1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C632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40392a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7B4A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D9B3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longifolia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CCE11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78, pl. 20, fig. 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8922E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193FE8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EFA3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72A8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B917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BF6B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40392b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8E72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DB61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longifolia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93E64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78, pl. 20, fig. 7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99E1B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2962F3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97BE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858E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C7FB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187B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40392c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85722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C880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longifolia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3E85E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78, pl. 20, fig. 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47AB5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0FE0BA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9E09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CD26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42A9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5CD6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40392d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9456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CFF2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longifolia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559B51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282DA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33AA26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12B2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6263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8477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EDA5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40392e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E062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26C6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longifolia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129696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620CB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588870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7502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E2C5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C68B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F252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40392f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52A3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64DA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longifolia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6B2BE1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D8795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D8425C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1B195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CE92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D35A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5046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40392g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B0E4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4C0C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longifolia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6196DB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38196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DD57A0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1A9DF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02DC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D3FF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08B7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40392h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8048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64B8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longifolia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59137A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B5BDA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D8043C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B740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370B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B28B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A4C5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419F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90C2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oxleyi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479C9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78, pl. 20,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F4462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834A287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B486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8B58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DB0A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E3AB3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40394a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F557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3A8E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080D8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79, pl. 20, fig. 9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9F788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8C43F4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4BE3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6339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9F16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3FD7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40394b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2F63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FA5A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A6CE4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79, pl. 20, fig. 10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E93D7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5D0F33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BBCC0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3BF2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D6B7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55A2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40395a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57BF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55B4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“Celtis ameghinoi”</w:t>
            </w:r>
          </w:p>
        </w:tc>
        <w:tc>
          <w:tcPr>
            <w:tcW w:w="2340" w:type="dxa"/>
            <w:shd w:val="clear" w:color="auto" w:fill="auto"/>
            <w:hideMark/>
          </w:tcPr>
          <w:p w14:paraId="34EADE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15570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“Celtis ameghinoi”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GZ041</w:t>
            </w:r>
          </w:p>
        </w:tc>
      </w:tr>
      <w:tr w:rsidR="00036841" w:rsidRPr="00565285" w14:paraId="55EA46D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0F78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9523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Cohort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79BE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7C3B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40395b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A0974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C520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“Celtis ameghinoi”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06EE0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895CD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25B1C8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ABC1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1BE1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B924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B4D6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40395c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A460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0D1475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“Celtis ameghinoi”</w:t>
            </w:r>
          </w:p>
        </w:tc>
        <w:tc>
          <w:tcPr>
            <w:tcW w:w="2340" w:type="dxa"/>
            <w:shd w:val="clear" w:color="auto" w:fill="auto"/>
            <w:hideMark/>
          </w:tcPr>
          <w:p w14:paraId="64E65D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49CE7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“Celtis ameghinoi”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GZ041</w:t>
            </w:r>
          </w:p>
        </w:tc>
      </w:tr>
      <w:tr w:rsidR="00036841" w:rsidRPr="00565285" w14:paraId="2B47B71B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631E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A7F0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C05C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9FA9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40396a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023C6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92A4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“Coccoloba” ruizianiforma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FCDC8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71, pl. 16, figs. 1,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4891D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“Coccoloba” ruizianiforma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GZ136</w:t>
            </w:r>
          </w:p>
        </w:tc>
      </w:tr>
      <w:tr w:rsidR="00036841" w:rsidRPr="00565285" w14:paraId="44D1BEC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94844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7AA2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B7E0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2432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40396b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B8EE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8ABA4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“Coccoloba” ruizianiforma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BE4B5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02349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DADA4E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D913C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C605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CAAB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2F4C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40397a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9196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D3E08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“Drimys”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FE6EA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72, pl. 17, fig. 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8C08B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“Drimys”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GZ125</w:t>
            </w:r>
          </w:p>
        </w:tc>
      </w:tr>
      <w:tr w:rsidR="00036841" w:rsidRPr="00565285" w14:paraId="20031DD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9B08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9983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4396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FE18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40397b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0F956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88B12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“Drimys”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A52D7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7205F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1518C7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29D22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385E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7BE5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1D20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40398a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7588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0EDF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“Embothrium” precoccineum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BB014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71, pl. 16, fig. 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D0E86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105FD737" w14:textId="77777777" w:rsidTr="0073089E">
        <w:trPr>
          <w:trHeight w:val="96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858C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703A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7D5E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AB4E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40398a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EF93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FA8C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“Embothrium” precoccineum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FEDCB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71, pl. 16, fig. 5; Gonzalez et al. 2007: figs. 4e, f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0B44F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E4F5472" w14:textId="77777777" w:rsidTr="0073089E">
        <w:trPr>
          <w:trHeight w:val="96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D018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57E0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545F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E3E3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40398b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9D34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0F2CB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“Embothrium” precoccineum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D80E9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71, pl. 16, fig. 4; Gonzalez et al. 2007: fig. 4g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5836F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A845FB3" w14:textId="77777777" w:rsidTr="0073089E">
        <w:trPr>
          <w:trHeight w:val="96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6778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8F2C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B83A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9602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40399a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EC61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68C8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“Embothrium” pregrandiflorum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3E2BC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70, pl. 16, fig. 7; Gonzalez et al. 2007: fig. 4d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C5C43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BE0D52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3582F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9118A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047B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FE28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40399b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7233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3341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“Embothrium” pregrandiflorum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95E73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786DD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C4750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5E1B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43F97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A635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68B0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40399c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41A5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982FC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“Embothrium” pregrandiflorum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12AD3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312A1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960A84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CB43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BEA47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BECD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ED40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40399d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FDCC3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5097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“Embothrium” pregrandiflorum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5E0E3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F7C94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24F0C67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24C0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FAC3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3931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81EA7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FED5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6410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“Ficus”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2D7AE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67, pl. 14,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74D0F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“Ficus” patagonica</w:t>
            </w:r>
          </w:p>
        </w:tc>
      </w:tr>
      <w:tr w:rsidR="00036841" w:rsidRPr="00565285" w14:paraId="06A770DD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9B92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4E27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3F35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E663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765D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F885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“Hydrangea?” incerta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11C6F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76, pl. 17,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AE38D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0091A72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A17D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666E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9FE3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2EDD1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98F4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F0B3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“Inga”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31F1C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77, pl. 20,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B8BDF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“Inga”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GZ109</w:t>
            </w:r>
          </w:p>
        </w:tc>
      </w:tr>
      <w:tr w:rsidR="00036841" w:rsidRPr="00565285" w14:paraId="74ADE9E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485A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B3D8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8D30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86D6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40403a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DC18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9EA3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4E928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Berry 1935: fig. 2 right; Berry 1938: p. 75, pl. 19, fig. 4; Knight and Wilf 2013: figs. 4.1, 4.2, 5.1, 5.2, 6.2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FC8C8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GZ061</w:t>
            </w:r>
          </w:p>
        </w:tc>
      </w:tr>
      <w:tr w:rsidR="00036841" w:rsidRPr="00565285" w14:paraId="762144DC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F393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60C3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47C6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8FC5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40403b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A422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BAA7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4C94E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Berry 1935: fig. 2 left;</w:t>
            </w:r>
          </w:p>
          <w:p w14:paraId="19D9F8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Berry 1938: p. 75, pl. 19, fig. 1 Knight and Wilf 2013: figs. 4.3, 4.4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A226F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GZ061</w:t>
            </w:r>
          </w:p>
        </w:tc>
      </w:tr>
      <w:tr w:rsidR="00036841" w:rsidRPr="00565285" w14:paraId="1A06220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5B8F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A88A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CCD7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6B75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40403c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816D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502B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CA437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75, pl. 19, fig.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2E8DA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GZ061</w:t>
            </w:r>
          </w:p>
        </w:tc>
      </w:tr>
      <w:tr w:rsidR="00036841" w:rsidRPr="00565285" w14:paraId="605A366D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5507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0689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E5A7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F5BB7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40403d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A733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6226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68F3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75, pl. 19,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25134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GZ061</w:t>
            </w:r>
          </w:p>
        </w:tc>
      </w:tr>
      <w:tr w:rsidR="00036841" w:rsidRPr="00565285" w14:paraId="5653D21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E6E3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B9CC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F863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0AAA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40403e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4A5D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8F655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Laurelia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D2BDD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6DA78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GZ062</w:t>
            </w:r>
          </w:p>
        </w:tc>
      </w:tr>
      <w:tr w:rsidR="00036841" w:rsidRPr="00565285" w14:paraId="6C62A4D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B0CA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14ADA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A0D8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8A42C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40403f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3E91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45F25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“Laurelia”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350E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B6AD4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9D40B07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F59D1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C215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C4C5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E58D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40406a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800D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9F87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“Myristica?” fossilis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512EC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74, pl. 17, fig. 6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207A1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72EC6A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B7D6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B44B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C5EE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51DE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40406b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DC1D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600F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“Myristica?” fossilis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62EF0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1CED7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5577A8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88F8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9AC40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3FDE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412A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40406c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FA50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8F27C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“Myristica?” fossilis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99D78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3445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B79A36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0550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DD2B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D36A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98C5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CB4F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B681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“Momisia” australia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8294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66, pl. 14,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79A74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7BA900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7E68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7BFE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E4DB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BFFC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4AE2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E450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“Nyctaginites” ellipticus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5FB3D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72, pl. 17,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27BF0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2A3E64F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33F2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DF54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CB31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2FC3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40409a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5B70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05BA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“Polylepis” prenuntia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6D5A5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76, pl. 20,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D3558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B8D6F9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C73C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7AA8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9FD9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56B8F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40409b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7CA2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7305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“Polylepis” prenuntia</w:t>
            </w:r>
          </w:p>
        </w:tc>
        <w:tc>
          <w:tcPr>
            <w:tcW w:w="2340" w:type="dxa"/>
            <w:shd w:val="clear" w:color="auto" w:fill="auto"/>
            <w:hideMark/>
          </w:tcPr>
          <w:p w14:paraId="59B757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9B1F8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0610B53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BFFB5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CF88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AB1B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5845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40409c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7A87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AD95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“Polylepis” prenuntia</w:t>
            </w:r>
          </w:p>
        </w:tc>
        <w:tc>
          <w:tcPr>
            <w:tcW w:w="2340" w:type="dxa"/>
            <w:shd w:val="clear" w:color="auto" w:fill="auto"/>
            <w:hideMark/>
          </w:tcPr>
          <w:p w14:paraId="745561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A80B0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1B6E615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03CF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41EB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F9F8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C6CA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40410a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4481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22D9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Anacardites brittoni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1FADC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88, pl. 55,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D78D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14C3CC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996F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D5CDE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CC66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93F4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40410b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0550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3F546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Anacardites brittoni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3AEED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8E8AD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86091F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C4A3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6B377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0766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FFF8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40410c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2F2F6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DE28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Anacardites brittoni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ED21C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D8CA9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A39C94C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CC7D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F8AB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CD2A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E57D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FFCB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35FC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Anacardites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12295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88, pl. 25, figs. 5-7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6D310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02AF5B08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EC1D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2C47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C376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A1FB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318C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0EA4B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“Astronium” argentinum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76DA8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87, pl. 23,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F413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88BF6C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C43E3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6941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1450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654D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40413a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F4FD0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02A8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5124F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84, pl. 24, fig. 1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A8201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GZ154</w:t>
            </w:r>
          </w:p>
        </w:tc>
      </w:tr>
      <w:tr w:rsidR="00036841" w:rsidRPr="00565285" w14:paraId="71EA4E6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8814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92DF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9EBC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B2DF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40413b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3FCE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FE5C6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D04E2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84, pl. 24,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F77CC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242877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CFD4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0C03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F27C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0A46F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40413c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62E0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F3BEF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94DD8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A7980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2CA817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547E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89E2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D5E6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EDB1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40413d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CB26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87F7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D25A9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8D6C8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GZ154</w:t>
            </w:r>
          </w:p>
        </w:tc>
      </w:tr>
      <w:tr w:rsidR="00036841" w:rsidRPr="00565285" w14:paraId="0EB81DB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D4F2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66A9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7ADD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82C8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40413e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4D24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8A7D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BF800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43ACC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GZ123</w:t>
            </w:r>
          </w:p>
        </w:tc>
      </w:tr>
      <w:tr w:rsidR="00036841" w:rsidRPr="00565285" w14:paraId="5422332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57B1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31BC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18C7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BA91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40413f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71D9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A1BD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8E899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E4B26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B7D0EE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F1181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A356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2F2F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422C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40414a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C204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3431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mexicaniformis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F53CF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83, pl. 22,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D3D15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mexicaniformis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GZ147</w:t>
            </w:r>
          </w:p>
        </w:tc>
      </w:tr>
      <w:tr w:rsidR="00036841" w:rsidRPr="00565285" w14:paraId="0081350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B1E7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EFA82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8022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A5C1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40414b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0C9B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BC1C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mexicaniformis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7494A1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4F686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717CBC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DC2F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2A3D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826F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0A23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40414c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0BC0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D900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mexicaniformis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1BF138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01BD7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4AB14E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F04D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BD196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83BF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5DAD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40414d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DDF2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B60B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mexicaniformis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0EE091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8337F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0815F1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0DAA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561B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6423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C18D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40415a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5610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D11A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pichileufuana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CFE90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83, pl. 55,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CF790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pichileufuana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GZ126</w:t>
            </w:r>
          </w:p>
        </w:tc>
      </w:tr>
      <w:tr w:rsidR="00036841" w:rsidRPr="00565285" w14:paraId="660BB2D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2A16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FA388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AE51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6703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40415b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40CD1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CD80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 pichileufuana</w:t>
            </w:r>
          </w:p>
        </w:tc>
        <w:tc>
          <w:tcPr>
            <w:tcW w:w="2340" w:type="dxa"/>
            <w:shd w:val="clear" w:color="auto" w:fill="auto"/>
            <w:hideMark/>
          </w:tcPr>
          <w:p w14:paraId="38D405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8DF35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D00835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D9D2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479E3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0F54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3A0A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40415c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9F60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4C6D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 pichileufuana</w:t>
            </w:r>
          </w:p>
        </w:tc>
        <w:tc>
          <w:tcPr>
            <w:tcW w:w="2340" w:type="dxa"/>
            <w:shd w:val="clear" w:color="auto" w:fill="auto"/>
            <w:hideMark/>
          </w:tcPr>
          <w:p w14:paraId="1320A1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5E5D3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1CFB3E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7BB82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F916A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BD5A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4026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40415d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03AE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44C8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pichileufuana</w:t>
            </w:r>
          </w:p>
        </w:tc>
        <w:tc>
          <w:tcPr>
            <w:tcW w:w="2340" w:type="dxa"/>
            <w:shd w:val="clear" w:color="auto" w:fill="auto"/>
            <w:hideMark/>
          </w:tcPr>
          <w:p w14:paraId="68C32E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2D6B4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EC9AE9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34AA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782F8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7B4C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3B57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40415e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6932B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F6E2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pichileufuana</w:t>
            </w:r>
          </w:p>
        </w:tc>
        <w:tc>
          <w:tcPr>
            <w:tcW w:w="2340" w:type="dxa"/>
            <w:shd w:val="clear" w:color="auto" w:fill="auto"/>
            <w:hideMark/>
          </w:tcPr>
          <w:p w14:paraId="785B13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91828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65DAB6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3BE7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2030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EA69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D082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40416a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2ACB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C542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“Dalbergia”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79F99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79, pl. 21,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0E0AD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“Dalbergia”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GZ104</w:t>
            </w:r>
          </w:p>
        </w:tc>
      </w:tr>
      <w:tr w:rsidR="00036841" w:rsidRPr="00565285" w14:paraId="336F0EC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84F9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5988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E0EC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EED1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40416b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EE20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6B56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“Dalbergia”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0D76E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79, pl. 21,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3B5E0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“Dalbergia”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GZ104</w:t>
            </w:r>
          </w:p>
        </w:tc>
      </w:tr>
      <w:tr w:rsidR="00036841" w:rsidRPr="00565285" w14:paraId="355F721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970B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9DA5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E49C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59FC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3B41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4640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“Fagara” 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737B4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81, pl. 23,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1936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“Fagara” 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GZ056</w:t>
            </w:r>
          </w:p>
        </w:tc>
      </w:tr>
      <w:tr w:rsidR="00036841" w:rsidRPr="00565285" w14:paraId="448414DD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9A878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1C18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EADA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CB13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40419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A844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6178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“Icica” pichileufuana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05B73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82, pl. 21, fig. 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F6C9B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517A67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213A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CA4C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DCDE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5133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33EB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DAFB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“Leptolobium” prenitens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5F50D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80, pl. 21, fig. 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51BC3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“Leptolobium” prenitens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GZ143</w:t>
            </w:r>
          </w:p>
        </w:tc>
      </w:tr>
      <w:tr w:rsidR="00036841" w:rsidRPr="00565285" w14:paraId="51E65088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58FE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1B65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0559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596B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40421a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B701B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CB56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“Mascagnia” sepiumoides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1D3D1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85, pl. 23, fig. 6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61A81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741D63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AC4D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175E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8A7B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B4C1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40421b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5EDE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7B3E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“Mascagnia” sepiumoides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429B5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2130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E9B130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C3A1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1285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97ED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772A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40422a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B076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9CC2D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“Maytenus” ellipticus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90A1D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89, pl. 25,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41FAF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9544CE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354F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34F3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74D6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5D09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40422b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43A0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6A0B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“Maytenus” ellipticus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53CCA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89, pl. 25,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8330B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D43E58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1839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5650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6316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5108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40422c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BCF7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5F2D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“Maytenus” ellipticus</w:t>
            </w:r>
          </w:p>
        </w:tc>
        <w:tc>
          <w:tcPr>
            <w:tcW w:w="2340" w:type="dxa"/>
            <w:shd w:val="clear" w:color="auto" w:fill="auto"/>
            <w:hideMark/>
          </w:tcPr>
          <w:p w14:paraId="1D56F3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BBC98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10474BC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C8A0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C2BE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0760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12B9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40423a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6392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F04D0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“Maytenus” latifolioides</w:t>
            </w:r>
          </w:p>
        </w:tc>
        <w:tc>
          <w:tcPr>
            <w:tcW w:w="2340" w:type="dxa"/>
            <w:shd w:val="clear" w:color="auto" w:fill="auto"/>
            <w:hideMark/>
          </w:tcPr>
          <w:p w14:paraId="46C7E6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DDFDD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F69CAD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31D6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0A25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5FC7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80F7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40423b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A24A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14BC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“Maytenus” latifolioides</w:t>
            </w:r>
          </w:p>
        </w:tc>
        <w:tc>
          <w:tcPr>
            <w:tcW w:w="2340" w:type="dxa"/>
            <w:shd w:val="clear" w:color="auto" w:fill="auto"/>
            <w:hideMark/>
          </w:tcPr>
          <w:p w14:paraId="37917B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4C41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446127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1897C9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20F09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EBD7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3B07F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52A07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86A46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“Omphalea” patagonica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0306D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85, pl. 25,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</w:tcPr>
          <w:p w14:paraId="7CE7D0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“Omphalea”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GZ136</w:t>
            </w:r>
          </w:p>
        </w:tc>
      </w:tr>
      <w:tr w:rsidR="00036841" w:rsidRPr="00565285" w14:paraId="12DD2DE7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3F7C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A3C4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AE93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5660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40425a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B05D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30450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“Schinopsis” balansiforma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79285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87, pl. 48, fig. 1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B1154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9BC3C2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36B5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DD23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9D1E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BAD5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40425b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A090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DE8E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“Schinopsis” balansiforma</w:t>
            </w:r>
          </w:p>
        </w:tc>
        <w:tc>
          <w:tcPr>
            <w:tcW w:w="2340" w:type="dxa"/>
            <w:shd w:val="clear" w:color="auto" w:fill="auto"/>
            <w:hideMark/>
          </w:tcPr>
          <w:p w14:paraId="0013D2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39156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7AF98E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5D42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C279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C563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8A4B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40425c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730D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3E59F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“Schinopsis” balansiforma</w:t>
            </w:r>
          </w:p>
        </w:tc>
        <w:tc>
          <w:tcPr>
            <w:tcW w:w="2340" w:type="dxa"/>
            <w:shd w:val="clear" w:color="auto" w:fill="auto"/>
            <w:hideMark/>
          </w:tcPr>
          <w:p w14:paraId="1B317B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46953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E5D821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688F3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E83C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6711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0EFC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EF2D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B893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“Schinopsis” morongifolia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DEC4D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87, pl. 52, fig. 6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D68F3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“Schinopsis” morongifolia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GZ121</w:t>
            </w:r>
          </w:p>
        </w:tc>
      </w:tr>
      <w:tr w:rsidR="00036841" w:rsidRPr="00565285" w14:paraId="2BF61EAD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54BA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7AC3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BC4E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0EA7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3CAD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C76D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“Schinus” molleformis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8B5B8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86, pl. 25,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E69CD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8E9BC2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C0397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DA12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F46D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28C1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40428a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A1DC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8E60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“Styloceras” tertiarium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71239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86, pl. 24,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1432B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D167C7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9E2E8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0023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56C5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DCA2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40428b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5E40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DF56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“Styloceras” tertiarium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BFD17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86, pl. 24, fig. 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77CE2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“Styloceras” tertiarium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GZ117</w:t>
            </w:r>
          </w:p>
        </w:tc>
      </w:tr>
      <w:tr w:rsidR="00036841" w:rsidRPr="00565285" w14:paraId="3DB0989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B1A3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D8FB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466C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BE22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40429a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4FAF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FB59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39F53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E. W. Berry 1938: p. 84, pl. 22, fig. 4 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25B90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GZ116</w:t>
            </w:r>
          </w:p>
        </w:tc>
      </w:tr>
      <w:tr w:rsidR="00036841" w:rsidRPr="00565285" w14:paraId="151F276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DA6F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FC5B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607A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43B3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40429b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55B4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EC75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864F1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E. W. Berry 1938: p. 84, pl. 22, fig. 5 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38E4C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GZ095</w:t>
            </w:r>
          </w:p>
        </w:tc>
      </w:tr>
      <w:tr w:rsidR="00036841" w:rsidRPr="00565285" w14:paraId="44C9AB5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36EB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0165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9253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A58F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40429c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784CB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8801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8A893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E. W. Berry 1938: p. 84, pl. 22, fig. 3 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62858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042A3B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BE77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0D90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5D3C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E461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40429d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6E79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45F5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3EE5C7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03444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215EB0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79027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52FE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F081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A57B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40429e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27F89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BBC6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0BAA84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7AF7B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E954AC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E753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7280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B64A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67A0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40429f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F93B0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FF38D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6D911B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2CC31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58ACF4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62B7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31B8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713A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E8C3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40430a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8DC7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2FD2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“Trichilia” catignoides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9A9DF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82, pl. 21, fig. 6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4EDE5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4AE3F7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93E6D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FB7C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E038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D289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40430b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E1E6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4E46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“Trichilia” catignoides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5FF5D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82, pl. 21, fig. 7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0B96D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700EF9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C519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7BFD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C3A4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8A50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40430c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3F8A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A6CE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“Trichilia” catignoides</w:t>
            </w:r>
          </w:p>
        </w:tc>
        <w:tc>
          <w:tcPr>
            <w:tcW w:w="2340" w:type="dxa"/>
            <w:shd w:val="clear" w:color="auto" w:fill="auto"/>
            <w:hideMark/>
          </w:tcPr>
          <w:p w14:paraId="69549D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E3DE1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242BA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9F4A3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92DE3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792A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6238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40430d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0CC9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8D97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“Trichilia” catignoides</w:t>
            </w:r>
          </w:p>
        </w:tc>
        <w:tc>
          <w:tcPr>
            <w:tcW w:w="2340" w:type="dxa"/>
            <w:shd w:val="clear" w:color="auto" w:fill="auto"/>
            <w:hideMark/>
          </w:tcPr>
          <w:p w14:paraId="2E03EF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8013B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224FE3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E9B4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BCDD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9887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8121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F43A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87CE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“Trichilia” moritziformis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70645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83, pl. 22,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69877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61001B7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03A58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5D62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9873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85C6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26A7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E3FF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Celastrophyllum elaeodendriforme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2D2B6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90, pl. 53,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8A1E6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D96FD4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1E81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506D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7E1E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54CF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B543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F0C5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Celastrophyllum fraunhoferifolium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0DCEC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90, pl. 53, fig. 7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663CC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E77687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7FC4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91A5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7D89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51979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40434a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5B5C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4E8D9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cordinii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3EB6E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96, pl. 30, fig. 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9FA9D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656664BB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F0A5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0C15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932C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2641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40434b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A770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A3CE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cordinii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A294F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96, pl. 30,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DEBAD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0378FC1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3350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FA8B2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E0A1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5968C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40434b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9A22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26EA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cordinii</w:t>
            </w:r>
          </w:p>
        </w:tc>
        <w:tc>
          <w:tcPr>
            <w:tcW w:w="2340" w:type="dxa"/>
            <w:shd w:val="clear" w:color="auto" w:fill="auto"/>
            <w:hideMark/>
          </w:tcPr>
          <w:p w14:paraId="16F6F2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AB096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CDBF73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36CAF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9154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602C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894A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40434c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0C19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326E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cordinii</w:t>
            </w:r>
          </w:p>
        </w:tc>
        <w:tc>
          <w:tcPr>
            <w:tcW w:w="2340" w:type="dxa"/>
            <w:shd w:val="clear" w:color="auto" w:fill="auto"/>
            <w:hideMark/>
          </w:tcPr>
          <w:p w14:paraId="6BC980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C5C52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D76034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DA88A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5D4F7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19AF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6F1E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40434d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F087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9C9B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cordinii</w:t>
            </w:r>
          </w:p>
        </w:tc>
        <w:tc>
          <w:tcPr>
            <w:tcW w:w="2340" w:type="dxa"/>
            <w:shd w:val="clear" w:color="auto" w:fill="auto"/>
            <w:hideMark/>
          </w:tcPr>
          <w:p w14:paraId="741396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E73D9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32FB39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67A0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7D22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97FC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C30D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40435a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2EB66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CE41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12A374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3B49E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245B27F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096D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B93E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961D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E93D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40435b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E2A9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892E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47B8A8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2355D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9F0049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18B0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2D93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7464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3D17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40435c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B72B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19F9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108488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7718B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0632C9A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ED7F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3F7A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4A85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EC3C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40435d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E628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BC97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5EFB2D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50EDC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207FC19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6E07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2AFC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2D5D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6BEE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40435e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BBAC7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884B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2BD48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29CB2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“Eucryphia” tertiaria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GZ043</w:t>
            </w:r>
          </w:p>
        </w:tc>
      </w:tr>
      <w:tr w:rsidR="00036841" w:rsidRPr="00565285" w14:paraId="0A177C0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3355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74B0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B64A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42B4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40435f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22CA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CEB0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A4C40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A5E98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“Eucryphia” tertiaria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GZ043</w:t>
            </w:r>
          </w:p>
        </w:tc>
      </w:tr>
      <w:tr w:rsidR="00036841" w:rsidRPr="00565285" w14:paraId="03A5933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FF11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553B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D616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2EB0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40435g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48FB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E0A2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3DD1DE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74240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5B4430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0D38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3629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E8EE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180D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40435h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DA28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45A2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1A86E7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47208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65CE0E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7BC5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4BD9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E70A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7AC9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40435i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9045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BBCD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29CF6F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5EAA8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7A5894F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2BF3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1EC9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2897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4F78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4BC76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1B74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15EB3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97, pl. 32, fig. 6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9115E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GZ048</w:t>
            </w:r>
          </w:p>
        </w:tc>
      </w:tr>
      <w:tr w:rsidR="00036841" w:rsidRPr="00565285" w14:paraId="50AC8548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577C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522F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FBBC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7719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40438a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0DAC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AE5C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0244F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96, pl. 29, fig. 1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C1DDC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7DA0C9F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81E8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C941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E356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67DB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40438b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55F3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662C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FC30B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96, pl. 29,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8A92F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44F9F85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C705F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01CF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84E0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B558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40438c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21BE0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7E75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87E7F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96, pl. 29, fig.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7F033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31C8BDA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B7F7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AAF6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B3E4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47A6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40438d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C167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A0DE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3C8D5F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68971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7E71249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2030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DFEC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799C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7569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40438e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4B61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4DEAC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4D7BDD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3EE0C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0F28E4C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94F9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34F5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C774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C651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40438f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2C6C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456D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477624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A56CD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0B97484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DDBB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6563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B99D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D47C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40438g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4AF5E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CCC1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382E65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6F622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5CF2300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BD48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98E70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839D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4180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40438h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7DEFB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5FEC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2B0B24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585E6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215553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2AA7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5F79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D16E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7F0B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40438i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DBAD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5A3F1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5D67AE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D92C1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7BC1F96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71F3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9BE4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A504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BA04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40438j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85937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BF73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58C171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02523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68E09FF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8B23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EF92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CD3A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4D94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40439a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F51CC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01A1A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fossilis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483E1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93, pl. 27, fig.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25D85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DA2750F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6523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18EA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DC4B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4F7C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40439b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B6D8F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196A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fossilis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B05D5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93, pl. 27, fig. 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9D00D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3FC6423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71BB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4380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A50B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C5BA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40439c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80DE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EFF4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fossilis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E8F3B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93, pl. 27, fig. 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7E6E4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GZ048</w:t>
            </w:r>
          </w:p>
        </w:tc>
      </w:tr>
      <w:tr w:rsidR="00036841" w:rsidRPr="00565285" w14:paraId="415A5C0B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E662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65C5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4AEA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0A7A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40439d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91743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90E4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fossilis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D8A3C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93, pl. 27,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B4AD8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1CD0F38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89F5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8AD2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BA96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2A8F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40439e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D86C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D297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fossilis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C0F43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93, pl. 27,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08FA5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06B72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CDAA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1355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BA8D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D667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40439f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4769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988F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fossilis</w:t>
            </w:r>
          </w:p>
        </w:tc>
        <w:tc>
          <w:tcPr>
            <w:tcW w:w="2340" w:type="dxa"/>
            <w:shd w:val="clear" w:color="auto" w:fill="auto"/>
            <w:hideMark/>
          </w:tcPr>
          <w:p w14:paraId="3FB48F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CF05C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16850F0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AC57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9B88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D103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871AE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40439g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300B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3EF6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fossilis</w:t>
            </w:r>
          </w:p>
        </w:tc>
        <w:tc>
          <w:tcPr>
            <w:tcW w:w="2340" w:type="dxa"/>
            <w:shd w:val="clear" w:color="auto" w:fill="auto"/>
            <w:hideMark/>
          </w:tcPr>
          <w:p w14:paraId="3C7BBB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1C465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45BB15A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9E52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CF62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F606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72B7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40439h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044F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74A1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fossilis</w:t>
            </w:r>
          </w:p>
        </w:tc>
        <w:tc>
          <w:tcPr>
            <w:tcW w:w="2340" w:type="dxa"/>
            <w:shd w:val="clear" w:color="auto" w:fill="auto"/>
            <w:hideMark/>
          </w:tcPr>
          <w:p w14:paraId="115E54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AE09B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0214F7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3AAD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2CDD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3415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1ECB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40439i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6562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780A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fossilis</w:t>
            </w:r>
          </w:p>
        </w:tc>
        <w:tc>
          <w:tcPr>
            <w:tcW w:w="2340" w:type="dxa"/>
            <w:shd w:val="clear" w:color="auto" w:fill="auto"/>
            <w:hideMark/>
          </w:tcPr>
          <w:p w14:paraId="6849A9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CF3CD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4AE26ECC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F39A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8182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7E87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0E03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40440a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AE48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24F5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sorbifoliiforma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9F74F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94, pl.  32, fig. 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F9ED1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DF1449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C168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C32E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D5C6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34AE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40440b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705E7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83EF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sorbifoliiforma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87BE5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94, pl.  32, figs. 8, 9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42D6E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GZ048</w:t>
            </w:r>
          </w:p>
        </w:tc>
      </w:tr>
      <w:tr w:rsidR="00036841" w:rsidRPr="00565285" w14:paraId="396D6AF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E0AF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B850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E226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0DEA6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40440c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ACDB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73F8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sorbifoliiforma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E04B4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57A8C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54C3E7B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AE26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165D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15A5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8184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40441a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D3C4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D2124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B7152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91, pl. 25, fig. 10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57501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2C308A9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9E52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D455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D2DC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55C0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40441b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D82E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723B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B7064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91, pl. 25, fig. 11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1DED2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0D5949E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40AE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67A5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5764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BD25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40441c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5B0A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5AEDA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</w:p>
        </w:tc>
        <w:tc>
          <w:tcPr>
            <w:tcW w:w="2340" w:type="dxa"/>
            <w:shd w:val="clear" w:color="auto" w:fill="auto"/>
            <w:hideMark/>
          </w:tcPr>
          <w:p w14:paraId="0004C9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2C5E7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7F7CF9B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7438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9DA3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9143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E9F7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40441d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CA06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5CE5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</w:p>
        </w:tc>
        <w:tc>
          <w:tcPr>
            <w:tcW w:w="2340" w:type="dxa"/>
            <w:shd w:val="clear" w:color="auto" w:fill="auto"/>
            <w:hideMark/>
          </w:tcPr>
          <w:p w14:paraId="40CA82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3EBFE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2519592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8554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0F21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93A0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77F6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40441e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4861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C894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</w:p>
        </w:tc>
        <w:tc>
          <w:tcPr>
            <w:tcW w:w="2340" w:type="dxa"/>
            <w:shd w:val="clear" w:color="auto" w:fill="auto"/>
            <w:hideMark/>
          </w:tcPr>
          <w:p w14:paraId="34EFCC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E8951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1C6512F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7DF5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3F07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15BD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019F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40441f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47D8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572B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</w:p>
        </w:tc>
        <w:tc>
          <w:tcPr>
            <w:tcW w:w="2340" w:type="dxa"/>
            <w:shd w:val="clear" w:color="auto" w:fill="auto"/>
            <w:hideMark/>
          </w:tcPr>
          <w:p w14:paraId="743203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DBD25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75C0B39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95A9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91CC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4D3E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6293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40441g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C382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641A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</w:p>
        </w:tc>
        <w:tc>
          <w:tcPr>
            <w:tcW w:w="2340" w:type="dxa"/>
            <w:shd w:val="clear" w:color="auto" w:fill="auto"/>
            <w:hideMark/>
          </w:tcPr>
          <w:p w14:paraId="744B64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B667C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20771EE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B7B9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6460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DA29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8404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40441h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B37B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A5CC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</w:p>
        </w:tc>
        <w:tc>
          <w:tcPr>
            <w:tcW w:w="2340" w:type="dxa"/>
            <w:shd w:val="clear" w:color="auto" w:fill="auto"/>
            <w:hideMark/>
          </w:tcPr>
          <w:p w14:paraId="62B173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CA63C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1245AD5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EA22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2CBA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EF87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32C3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40441i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95A9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A60F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AA0C5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C2DA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97B86E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1846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5F84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653E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1D50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40442a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9808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89B97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rubiginosifolia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41CAC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92, pl. 28,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B12C0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E9D2BC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F37D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339C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1845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3226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40442b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0BE2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F4C6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rubiginosifolia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5182A1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B887F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7F776CD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A649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5952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B41B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9343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40442c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87CE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60841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rubiginosifolia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5B3CA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D71BD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0B1B538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974D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7F0F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89FA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60B9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40443a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C2A4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2749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“Salacia” floribundifolia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04790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90, pl. 26, fig. 6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8C98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“Salacia” floribundifolia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GZ142</w:t>
            </w:r>
          </w:p>
        </w:tc>
      </w:tr>
      <w:tr w:rsidR="00036841" w:rsidRPr="00565285" w14:paraId="1F180B2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81C2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2067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3817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DCD8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40443b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7271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7F85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“Salacia” floribundifolia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43B5F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90, pl. 26, fig. 6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BC83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695259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7101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5860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7113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171A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62AC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7323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“Villaresia” congonhafolia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D2946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91, pl. 24,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7DA7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“Villaresia” congonhafolia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GZ053</w:t>
            </w:r>
          </w:p>
        </w:tc>
      </w:tr>
      <w:tr w:rsidR="00036841" w:rsidRPr="00565285" w14:paraId="750298D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D07B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2984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D271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5473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40446a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CC9B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48572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“Allophylus” eduliformis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E7F43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98, pl. 29,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5CAA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B350D5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AF80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D6E3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D123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3FF4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40446b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A138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5FA75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47CCB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29CFA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E69E29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4CDF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1D79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D5DE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BCFD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40446c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255B1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C8196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28006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4885D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Monocot sp. GZ013</w:t>
            </w:r>
          </w:p>
        </w:tc>
      </w:tr>
      <w:tr w:rsidR="00036841" w:rsidRPr="00565285" w14:paraId="66297B7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2714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4845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ABF6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115C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40446d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2775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E2C5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BAE95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3A5AE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Monocot sp. GZ013</w:t>
            </w:r>
          </w:p>
        </w:tc>
      </w:tr>
      <w:tr w:rsidR="00036841" w:rsidRPr="00565285" w14:paraId="09B2EE88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72F6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6663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F708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125E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40448a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BB85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0DDB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Azara” celastriniforma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5A592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108, pl. 36, fig. 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BE560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Azara” celastriniforma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GZ070</w:t>
            </w:r>
          </w:p>
        </w:tc>
      </w:tr>
      <w:tr w:rsidR="00036841" w:rsidRPr="00565285" w14:paraId="585E762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7592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8024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0D39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5B26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40448b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E097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41FE5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Azara” celastriniforma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6BF07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108, pl. 36, fig. 9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99F89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Azara” celastriniforma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GZ071</w:t>
            </w:r>
          </w:p>
        </w:tc>
      </w:tr>
      <w:tr w:rsidR="00036841" w:rsidRPr="00565285" w14:paraId="157F4F6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E701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1FE5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A6E1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14D8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40448c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CC82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AF15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“Azara” celastriniforma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3D391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108, pl. 36, fig. 7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68ACA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6536C2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016DA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7CBE1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A798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8A42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40448d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25E6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0465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“Azara” celastriniforma</w:t>
            </w:r>
          </w:p>
        </w:tc>
        <w:tc>
          <w:tcPr>
            <w:tcW w:w="2340" w:type="dxa"/>
            <w:shd w:val="clear" w:color="auto" w:fill="auto"/>
            <w:hideMark/>
          </w:tcPr>
          <w:p w14:paraId="7EB754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A4363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57FE6A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96967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BAD63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BC93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70A9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40448e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3376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5EE6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“Azara” celastriniforma</w:t>
            </w:r>
          </w:p>
        </w:tc>
        <w:tc>
          <w:tcPr>
            <w:tcW w:w="2340" w:type="dxa"/>
            <w:shd w:val="clear" w:color="auto" w:fill="auto"/>
            <w:hideMark/>
          </w:tcPr>
          <w:p w14:paraId="1BB920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82103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660F5F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C0DD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08E2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F38A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1831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40448f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2623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37D7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“Azara” celastriniforma</w:t>
            </w:r>
          </w:p>
        </w:tc>
        <w:tc>
          <w:tcPr>
            <w:tcW w:w="2340" w:type="dxa"/>
            <w:shd w:val="clear" w:color="auto" w:fill="auto"/>
            <w:hideMark/>
          </w:tcPr>
          <w:p w14:paraId="075018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6C172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1D0244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C898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8152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3E46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1B25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40448g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87F3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838E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“Azara” celastriniforma</w:t>
            </w:r>
          </w:p>
        </w:tc>
        <w:tc>
          <w:tcPr>
            <w:tcW w:w="2340" w:type="dxa"/>
            <w:shd w:val="clear" w:color="auto" w:fill="auto"/>
            <w:hideMark/>
          </w:tcPr>
          <w:p w14:paraId="2DEFD3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8A89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9DF336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0CE3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7058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111E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C130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40448h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61DC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43D7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“Azara” celastriniforma</w:t>
            </w:r>
          </w:p>
        </w:tc>
        <w:tc>
          <w:tcPr>
            <w:tcW w:w="2340" w:type="dxa"/>
            <w:shd w:val="clear" w:color="auto" w:fill="auto"/>
            <w:hideMark/>
          </w:tcPr>
          <w:p w14:paraId="32A6C9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37B3C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FB2332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2C529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DF91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D710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A273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40448i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430D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5753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“Azara” celastriniforma</w:t>
            </w:r>
          </w:p>
        </w:tc>
        <w:tc>
          <w:tcPr>
            <w:tcW w:w="2340" w:type="dxa"/>
            <w:shd w:val="clear" w:color="auto" w:fill="auto"/>
            <w:hideMark/>
          </w:tcPr>
          <w:p w14:paraId="6B38C6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C2919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FC7A75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6050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EEE5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E135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C549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40449a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B9F68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83E7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“Azara” tertiaria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84487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107, pl. 40, fig.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81459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E86D14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96A54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385A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066C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7D62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40449b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2315B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91E4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“Azara” tertiaria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9F5E5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107, pl. 40,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806A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1F1AB3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16FB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B8DA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A10A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815F3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40449c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3BF3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FEF35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“Azara” tertiaria</w:t>
            </w:r>
          </w:p>
        </w:tc>
        <w:tc>
          <w:tcPr>
            <w:tcW w:w="2340" w:type="dxa"/>
            <w:shd w:val="clear" w:color="auto" w:fill="auto"/>
            <w:hideMark/>
          </w:tcPr>
          <w:p w14:paraId="56EC7D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98658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287C0D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4304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0D85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B7A5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63C9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40450b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45BE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FA31E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“Banara” cuadrae</w:t>
            </w:r>
          </w:p>
        </w:tc>
        <w:tc>
          <w:tcPr>
            <w:tcW w:w="2340" w:type="dxa"/>
            <w:shd w:val="clear" w:color="auto" w:fill="auto"/>
            <w:hideMark/>
          </w:tcPr>
          <w:p w14:paraId="7FE8A9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BBF3C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“Banara” cuadrae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GZ039</w:t>
            </w:r>
          </w:p>
        </w:tc>
      </w:tr>
      <w:tr w:rsidR="00036841" w:rsidRPr="00565285" w14:paraId="023E89D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FDEB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5175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1D96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10FB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40450c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8F6A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EA0A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“Banara” cuadrae</w:t>
            </w:r>
          </w:p>
        </w:tc>
        <w:tc>
          <w:tcPr>
            <w:tcW w:w="2340" w:type="dxa"/>
            <w:shd w:val="clear" w:color="auto" w:fill="auto"/>
            <w:hideMark/>
          </w:tcPr>
          <w:p w14:paraId="61AF55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E7825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“Banara” cuadrae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GZ039</w:t>
            </w:r>
          </w:p>
        </w:tc>
      </w:tr>
      <w:tr w:rsidR="00036841" w:rsidRPr="00565285" w14:paraId="053A7E1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3A35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13EA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289E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4440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40450d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970F7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DD33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“Banara” cuadrae</w:t>
            </w:r>
          </w:p>
        </w:tc>
        <w:tc>
          <w:tcPr>
            <w:tcW w:w="2340" w:type="dxa"/>
            <w:shd w:val="clear" w:color="auto" w:fill="auto"/>
            <w:hideMark/>
          </w:tcPr>
          <w:p w14:paraId="7A0408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7C3FF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CA1B2E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0458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BA80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F07F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6794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40450e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ABE1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F7E2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“Banara” cuadrae</w:t>
            </w:r>
          </w:p>
        </w:tc>
        <w:tc>
          <w:tcPr>
            <w:tcW w:w="2340" w:type="dxa"/>
            <w:shd w:val="clear" w:color="auto" w:fill="auto"/>
            <w:hideMark/>
          </w:tcPr>
          <w:p w14:paraId="7FC53F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D23AC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D82A78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5997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14B6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9BDA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0D76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9035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54F2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“Buettneria” asterotrichiformis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4E2AC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103, pl. 34,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7095E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“Buettneria” asterotrichiformis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GZ133</w:t>
            </w:r>
          </w:p>
        </w:tc>
      </w:tr>
      <w:tr w:rsidR="00036841" w:rsidRPr="00565285" w14:paraId="089A47A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62EB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E0EE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25B4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E9384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5524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96D06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“Buettneria” lanceolatifolia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69FF7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103, pl. 34,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1F82B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1117ED2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1BBCF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0A8E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FE7D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2C95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40454a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77DEC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4F3DE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Casearia”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AB471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106, pl. 36, fig. 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77791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Casearia”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GZ066</w:t>
            </w:r>
          </w:p>
        </w:tc>
      </w:tr>
      <w:tr w:rsidR="00036841" w:rsidRPr="00565285" w14:paraId="68367AE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73B21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8F2A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6BA1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2236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40454b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95A6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2581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Casearia”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9E1C7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106, pl. 36,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5B127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Casearia”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GZ065</w:t>
            </w:r>
          </w:p>
        </w:tc>
      </w:tr>
      <w:tr w:rsidR="00036841" w:rsidRPr="00565285" w14:paraId="73895F9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158A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72B6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C37E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D3A1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40454d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E5E0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CFE3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“Casearia” patagonica</w:t>
            </w:r>
          </w:p>
        </w:tc>
        <w:tc>
          <w:tcPr>
            <w:tcW w:w="2340" w:type="dxa"/>
            <w:shd w:val="clear" w:color="auto" w:fill="auto"/>
            <w:hideMark/>
          </w:tcPr>
          <w:p w14:paraId="435699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C5E2A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6169A7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2587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CE79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161E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98FE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40455a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78BC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D396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“Cissus”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F36A5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99, pl. 31,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E68D0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“Cissus” pichileufensis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GZ017</w:t>
            </w:r>
          </w:p>
        </w:tc>
      </w:tr>
      <w:tr w:rsidR="00036841" w:rsidRPr="00565285" w14:paraId="2EB97D2B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3022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97BC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2431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8569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40455b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2411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BD14C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“Cissus”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671D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99, pl. 31,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9D801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700B9E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03A4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C7C0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25D6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B2E6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40455c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4214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08C0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“Cissus”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9C4E6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99, pl. 31, fig. 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1D3D7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“Cissus” pichileufensis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GZ017</w:t>
            </w:r>
          </w:p>
        </w:tc>
      </w:tr>
      <w:tr w:rsidR="00036841" w:rsidRPr="00565285" w14:paraId="0F9C9A1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1E894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97E9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F5D0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4FD9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622B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36BA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“Eucryphia” tertiaria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A96E9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A7C5A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“Eucryphia” tertiaria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GZ043</w:t>
            </w:r>
          </w:p>
        </w:tc>
      </w:tr>
      <w:tr w:rsidR="00036841" w:rsidRPr="00565285" w14:paraId="4F8FA99B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CF1B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580B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CC90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D34F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40457a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49E34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6218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Malvacarpus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24E33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100, pl. 55, figs. 5, 6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D2355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CDDC92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6A75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37FE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1E86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1B80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71D5C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6CEF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“Matayba” marginatifolia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A2106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98, pl. 31,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FFDF6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967F9A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379A7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1A6E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FDB3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E8BF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40459a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0987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AE55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“Ouratea”firmifolia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30C06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106, pl. 32,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F5F63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57DA65A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E1B6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2786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57BC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E33D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40459b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C18D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96AED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“Ouratea”firmifolia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62958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106, pl. 32, fig. 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B3DAB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10D6858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7B9E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7C69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ECB9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925B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40459c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9BC9E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1A64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“Ouratea”firmifolia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38D88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106, pl. 32, fig. 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7B835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2B58540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CDC3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D65E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06DA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FAB6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3EDC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FAD13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“Sterculia”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DC106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101, pl. 33, fig.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1209D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“Sterculia”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GZ024</w:t>
            </w:r>
          </w:p>
        </w:tc>
      </w:tr>
      <w:tr w:rsidR="00036841" w:rsidRPr="00565285" w14:paraId="7C2E586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69BBD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C84D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4CFF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029C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27D7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724E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“Sterculia” washburnii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5409F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101, pl. 33,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B21D6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1D99C0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02E7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64B4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7359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457C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BE60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78AB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“Tetracera”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sp.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540A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104, pl. 32,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E1620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GZ079</w:t>
            </w:r>
          </w:p>
        </w:tc>
      </w:tr>
      <w:tr w:rsidR="00036841" w:rsidRPr="00565285" w14:paraId="56B9B47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4356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4F53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34AF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4214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20B1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4293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“Triumfetta” irregulariter-serrata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02F37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100, pl. 32,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E7C04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“Triumfetta” irregulariter-serrata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GZ022</w:t>
            </w:r>
          </w:p>
        </w:tc>
      </w:tr>
      <w:tr w:rsidR="00036841" w:rsidRPr="00565285" w14:paraId="5A2F7BA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4D7C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B394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679F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67018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6E7D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CA13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“Acrodiclidium” oligocaenicum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5681E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113, pl. 41,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66C0C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96FDCED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A692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3FB5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1A49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8B0B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408B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4362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“Ampelodaphne” grandifolia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D3121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113, pl. 41,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0E197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57FDF4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7B47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6BB2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A750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BA36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40468a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0C389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7D56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B629B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109, pl. 37,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0FB58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GZ019</w:t>
            </w:r>
          </w:p>
        </w:tc>
      </w:tr>
      <w:tr w:rsidR="00036841" w:rsidRPr="00565285" w14:paraId="03EBB1B6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A47A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FD9C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7940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AD69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40468b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B4B0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D8CC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4237B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109, pl. 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04B4D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GZ019</w:t>
            </w:r>
          </w:p>
        </w:tc>
      </w:tr>
      <w:tr w:rsidR="00036841" w:rsidRPr="00565285" w14:paraId="481596B1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0D34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96E6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1D71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894A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40468c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0324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8F64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E117A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109, pl. 39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F9EBF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GZ019</w:t>
            </w:r>
          </w:p>
        </w:tc>
      </w:tr>
      <w:tr w:rsidR="00036841" w:rsidRPr="00565285" w14:paraId="7B143F8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42ED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8FC2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3445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581A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40468d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E013B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05AF2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C06A7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109, pl. 37, fig.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64B8A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GZ019</w:t>
            </w:r>
          </w:p>
        </w:tc>
      </w:tr>
      <w:tr w:rsidR="00036841" w:rsidRPr="00565285" w14:paraId="76527AF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D603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5996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EC41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A98C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40468e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90D8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D68B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BC478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109, pl. 37, fig. 1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B4A8E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GZ019</w:t>
            </w:r>
          </w:p>
        </w:tc>
      </w:tr>
      <w:tr w:rsidR="00036841" w:rsidRPr="00565285" w14:paraId="599F301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4355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3ABD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92B6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6995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40468f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FA0BE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4A80A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</w:p>
        </w:tc>
        <w:tc>
          <w:tcPr>
            <w:tcW w:w="2340" w:type="dxa"/>
            <w:shd w:val="clear" w:color="auto" w:fill="auto"/>
            <w:hideMark/>
          </w:tcPr>
          <w:p w14:paraId="1DABCF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3A96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CCBC22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046E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0722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BD0B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7C25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40469a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BF21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7F18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“Goeppertia” ovalifolia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DF68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116, pl. 43, fig. 7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2B88B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“Goeppertia” ovalifolia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GZ149</w:t>
            </w:r>
          </w:p>
        </w:tc>
      </w:tr>
      <w:tr w:rsidR="00036841" w:rsidRPr="00565285" w14:paraId="21CD38C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E33A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4E5A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0442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7C8A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40469b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DB42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09E59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“Goeppertia” ovalifolia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35D143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8048E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CB81C0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9079A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C134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FE15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9072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40469c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387FD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1961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“Goeppertia” ovalifolia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1FB1DF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5E491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7F4CE5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1862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8121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E6AF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DA6F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40469d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0265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F9CE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“Goeppertia” ovalifolia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5F8358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CEBAA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627E86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9CBD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29D4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CD4F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5E16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40469e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983E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90EE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“Goeppertia” ovalifolia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5079D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03396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“Goeppertia” ovalifolia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GZ149</w:t>
            </w:r>
          </w:p>
        </w:tc>
      </w:tr>
      <w:tr w:rsidR="00036841" w:rsidRPr="00565285" w14:paraId="04F0F55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0A84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9AD1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6E19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CABB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40471a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692CF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923FF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505AE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111, pl. 42, fig. 1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5FD63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GZ096</w:t>
            </w:r>
          </w:p>
        </w:tc>
      </w:tr>
      <w:tr w:rsidR="00036841" w:rsidRPr="00565285" w14:paraId="3A73AF8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FFDE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FBFF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8E5B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483C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40471b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0382E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546E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00CDA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111, pl. 42, fig.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837A9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298F5BC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20A0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C600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1AF1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A432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40471c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2303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5BB9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DDDBD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111, pl. 42,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EB0A3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GZ096</w:t>
            </w:r>
          </w:p>
        </w:tc>
      </w:tr>
      <w:tr w:rsidR="00036841" w:rsidRPr="00565285" w14:paraId="58F74A7F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BFBB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9671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9253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8CF0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40471d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EBEB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AFCD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45F4B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111, pl. 42, fig. 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6DF8B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Anacardiaceae GZ098</w:t>
            </w:r>
          </w:p>
        </w:tc>
      </w:tr>
      <w:tr w:rsidR="00036841" w:rsidRPr="00565285" w14:paraId="796DEA0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1F1CF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AA2B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6573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12AE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40471e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ADEC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5772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DC9A3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111, pl. 42, fig. 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B8146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60AB670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B761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2D51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A8CE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5F52D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40471f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CF0A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6DCEB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43EAA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111, pl. 42, fig. 6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31ED3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GZ099</w:t>
            </w:r>
          </w:p>
        </w:tc>
      </w:tr>
      <w:tr w:rsidR="00036841" w:rsidRPr="00565285" w14:paraId="5E194D4D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9BF6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3DCB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BFFD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7FCB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40471g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B07E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7E8F0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E665E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111, pl. 42, fig. 7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84B5C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GZ096</w:t>
            </w:r>
          </w:p>
        </w:tc>
      </w:tr>
      <w:tr w:rsidR="00036841" w:rsidRPr="00565285" w14:paraId="3DCB6F2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B766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E338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FD58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28F5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40471h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6B4B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F2D58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</w:p>
        </w:tc>
        <w:tc>
          <w:tcPr>
            <w:tcW w:w="2340" w:type="dxa"/>
            <w:shd w:val="clear" w:color="auto" w:fill="auto"/>
            <w:hideMark/>
          </w:tcPr>
          <w:p w14:paraId="49A8EC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0851D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1984BA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742F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51A5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57E7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52D7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40471i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2E0C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B282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</w:p>
        </w:tc>
        <w:tc>
          <w:tcPr>
            <w:tcW w:w="2340" w:type="dxa"/>
            <w:shd w:val="clear" w:color="auto" w:fill="auto"/>
            <w:hideMark/>
          </w:tcPr>
          <w:p w14:paraId="034D7D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ECDA0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BFF145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9A5C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CBE1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8A81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8758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40471j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5443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ADFC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</w:p>
        </w:tc>
        <w:tc>
          <w:tcPr>
            <w:tcW w:w="2340" w:type="dxa"/>
            <w:shd w:val="clear" w:color="auto" w:fill="auto"/>
            <w:hideMark/>
          </w:tcPr>
          <w:p w14:paraId="51B729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AB139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2AE9F91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BB39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8D2D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1432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8F335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40471k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6867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5A05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</w:p>
        </w:tc>
        <w:tc>
          <w:tcPr>
            <w:tcW w:w="2340" w:type="dxa"/>
            <w:shd w:val="clear" w:color="auto" w:fill="auto"/>
            <w:hideMark/>
          </w:tcPr>
          <w:p w14:paraId="258F52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6594C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8A550D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04E5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E568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D45F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6E3E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40471l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6F34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3548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</w:p>
        </w:tc>
        <w:tc>
          <w:tcPr>
            <w:tcW w:w="2340" w:type="dxa"/>
            <w:shd w:val="clear" w:color="auto" w:fill="auto"/>
            <w:hideMark/>
          </w:tcPr>
          <w:p w14:paraId="1C3AC0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4EC4F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2A5C410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1B92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C410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C77E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3D45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40471m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A8FB9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BA14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BA55C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623" w:type="dxa"/>
            <w:shd w:val="clear" w:color="auto" w:fill="auto"/>
            <w:noWrap/>
            <w:hideMark/>
          </w:tcPr>
          <w:p w14:paraId="61E1B1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GZ096</w:t>
            </w:r>
          </w:p>
        </w:tc>
      </w:tr>
      <w:tr w:rsidR="00036841" w:rsidRPr="00565285" w14:paraId="3EFDFC4F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3854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062F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6145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C6D1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6F60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CF9F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“Notaphoebe” neogaea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7317B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114, pl. 41,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06147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Lauraceae sp. GZ150</w:t>
            </w:r>
          </w:p>
        </w:tc>
      </w:tr>
      <w:tr w:rsidR="00036841" w:rsidRPr="00565285" w14:paraId="20A7E908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C549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9336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8E74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25DC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40473a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8397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F5241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“Notaphoebe” ovatifolia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1962B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114, pl. 41, fig. 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91BF5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D664E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A3A4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E435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DA14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4DD8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6B6D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50B2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“Phoebe” elliptica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D242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115, pl. 41, figs. 6, 7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A4FC8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Lauraceae sp. GZ150</w:t>
            </w:r>
          </w:p>
        </w:tc>
      </w:tr>
      <w:tr w:rsidR="00036841" w:rsidRPr="00565285" w14:paraId="0F0283C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EA51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345D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E39D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251F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40474c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275B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EF02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“Phoebe” elliptica</w:t>
            </w:r>
          </w:p>
        </w:tc>
        <w:tc>
          <w:tcPr>
            <w:tcW w:w="2340" w:type="dxa"/>
            <w:shd w:val="clear" w:color="auto" w:fill="auto"/>
            <w:hideMark/>
          </w:tcPr>
          <w:p w14:paraId="6532E0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BED70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65AD9C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85F4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FA49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D237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B145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CB97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6EC2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“Phoebe” lanceolata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A2142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115, pl. 41, fig. 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0D17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“Phoebe” lanceolata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GZ152</w:t>
            </w:r>
          </w:p>
        </w:tc>
      </w:tr>
      <w:tr w:rsidR="00036841" w:rsidRPr="00565285" w14:paraId="4A8267E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6262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5902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CCC6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E1D1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40476a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40F3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BE0E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“Oreodaphne” preacutifolia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44394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112, pl. 40,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F9B0E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GZ096</w:t>
            </w:r>
          </w:p>
        </w:tc>
      </w:tr>
      <w:tr w:rsidR="00036841" w:rsidRPr="00565285" w14:paraId="01DEA45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D85D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8644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F3F5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25E0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40476b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28D7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E568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“Oreodaphne” preacutifolia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3DD585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37F33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373AFA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53D2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C744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9E65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9DB0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795C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3E6A3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“Ardisia” crassifolia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2233E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121, pl. 46,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D2870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48958F8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26D4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BA4C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08B4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F364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40478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550F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83D56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“Bumelia” australis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41978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122, pl. 44, fig. 11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027DE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“Bumelia” australis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GZ124</w:t>
            </w:r>
          </w:p>
        </w:tc>
      </w:tr>
      <w:tr w:rsidR="00036841" w:rsidRPr="00565285" w14:paraId="3DC659C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26DF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6302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5547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AA13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40480a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A8D3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B670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10498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118, pl. 43, fig. 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85B9D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51D1471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6DED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41C2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D19A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27B7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40480b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BCCB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D4B4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C20F4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118, pl. 43, fig. 9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7451F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1389EB8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A042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3439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83D8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2431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40480c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7E00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D8BC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6BE76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118, pl. 43, fig. 10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3D9BF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2B03483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1CD9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CF21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3DE2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2D5D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40480d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59F4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0D8F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</w:p>
        </w:tc>
        <w:tc>
          <w:tcPr>
            <w:tcW w:w="2340" w:type="dxa"/>
            <w:shd w:val="clear" w:color="auto" w:fill="auto"/>
            <w:hideMark/>
          </w:tcPr>
          <w:p w14:paraId="6835FA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9EA42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1DAF235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F6EA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8986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FE21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6798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40480e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46AA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1A19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</w:p>
        </w:tc>
        <w:tc>
          <w:tcPr>
            <w:tcW w:w="2340" w:type="dxa"/>
            <w:shd w:val="clear" w:color="auto" w:fill="auto"/>
            <w:hideMark/>
          </w:tcPr>
          <w:p w14:paraId="7B5043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1329C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37703CA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EC18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6B1F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B578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E854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40480f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F5C8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91278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</w:p>
        </w:tc>
        <w:tc>
          <w:tcPr>
            <w:tcW w:w="2340" w:type="dxa"/>
            <w:shd w:val="clear" w:color="auto" w:fill="auto"/>
            <w:hideMark/>
          </w:tcPr>
          <w:p w14:paraId="14A400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2BC28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11E465D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D480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5A5A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5463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F7268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40480g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31AF7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A248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</w:p>
        </w:tc>
        <w:tc>
          <w:tcPr>
            <w:tcW w:w="2340" w:type="dxa"/>
            <w:shd w:val="clear" w:color="auto" w:fill="auto"/>
            <w:hideMark/>
          </w:tcPr>
          <w:p w14:paraId="18C316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F38D2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32ECE1B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2399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D356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A89A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4782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40480h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5B46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A6EA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</w:p>
        </w:tc>
        <w:tc>
          <w:tcPr>
            <w:tcW w:w="2340" w:type="dxa"/>
            <w:shd w:val="clear" w:color="auto" w:fill="auto"/>
            <w:hideMark/>
          </w:tcPr>
          <w:p w14:paraId="0B888B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05BF5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45CA7E9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9AEF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EBCE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4F58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FF12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40481a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72C3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C1FE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deltoidea, forma inequilateralis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F3B43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118, pl. 44, fig.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F8C55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67BEC7D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66E7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C198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0DE1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F847D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40481a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8BE1F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C6CD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</w:p>
        </w:tc>
        <w:tc>
          <w:tcPr>
            <w:tcW w:w="2340" w:type="dxa"/>
            <w:shd w:val="clear" w:color="auto" w:fill="auto"/>
            <w:hideMark/>
          </w:tcPr>
          <w:p w14:paraId="55BD7B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135CB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796292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048F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FEC4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BE96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ABC0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40481b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F6E9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59D4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</w:p>
        </w:tc>
        <w:tc>
          <w:tcPr>
            <w:tcW w:w="2340" w:type="dxa"/>
            <w:shd w:val="clear" w:color="auto" w:fill="auto"/>
            <w:hideMark/>
          </w:tcPr>
          <w:p w14:paraId="3340D4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919A3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0A3FD8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B67A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9170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8C0B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9127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93F2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3CC89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deltoidea, forma ovata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8C986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118, pl. 44, fig. 1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63093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336F00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4262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CCEA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5EAA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C091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40483a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9205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F9D9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obovata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728F1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119, pl. 44,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8CB1D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“Myrcia” obovata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GZ119</w:t>
            </w:r>
          </w:p>
        </w:tc>
      </w:tr>
      <w:tr w:rsidR="00036841" w:rsidRPr="00565285" w14:paraId="450DF58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A2BE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7B56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B865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1F18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40483b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EF05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A6B4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obovata</w:t>
            </w:r>
          </w:p>
        </w:tc>
        <w:tc>
          <w:tcPr>
            <w:tcW w:w="2340" w:type="dxa"/>
            <w:shd w:val="clear" w:color="auto" w:fill="auto"/>
            <w:hideMark/>
          </w:tcPr>
          <w:p w14:paraId="0F69E6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CA9B1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272C09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90D4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2B42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923D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3EC7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40483c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87422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6E3D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obovata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22E44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3F3FE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obovata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GZ119</w:t>
            </w:r>
          </w:p>
        </w:tc>
      </w:tr>
      <w:tr w:rsidR="00036841" w:rsidRPr="00565285" w14:paraId="1100FAD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53CD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FBD3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E1D2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5247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40484a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A064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4775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reticulato-venosa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080BE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117, pl. 43,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62693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A504A6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A2C1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D8A2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DEDE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02BC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40484b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FD28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6F7B4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reticulato-venosa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7CEAA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117, pl. 43,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E7B46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2069155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431D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D9EB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3CC9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063F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40484c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BABF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446D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reticulato-venosa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93AC5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117, pl. 43,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EC681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2A8907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63DE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57F9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1216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0260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40484d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32D7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8FC2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reticulato-venosa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41CEF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117, pl. 43, fig. 6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529E0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FFF009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BA0C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8529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98FF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96C7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40484e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62FB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54AA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reticulato-venosa</w:t>
            </w:r>
          </w:p>
        </w:tc>
        <w:tc>
          <w:tcPr>
            <w:tcW w:w="2340" w:type="dxa"/>
            <w:shd w:val="clear" w:color="auto" w:fill="auto"/>
            <w:hideMark/>
          </w:tcPr>
          <w:p w14:paraId="180EFD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22928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6B2E8A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C62A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659A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D95D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D8B8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40484f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3B48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6569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reticulato-venosa</w:t>
            </w:r>
          </w:p>
        </w:tc>
        <w:tc>
          <w:tcPr>
            <w:tcW w:w="2340" w:type="dxa"/>
            <w:shd w:val="clear" w:color="auto" w:fill="auto"/>
            <w:hideMark/>
          </w:tcPr>
          <w:p w14:paraId="558452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067BC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5D9887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9300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8B73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DEE2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AC65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40485a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FBB72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2AD7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“Myrceugenia” tertiaria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7A67B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119, pl. 44, fig. 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8CC04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96C86E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546B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9B08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943F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436D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40485b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C8CB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2777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“Myrceugenia” tertiaria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62266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119, pl. 44, fig. 7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0B922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FD3504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7F10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9E34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4451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EB19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40486a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3811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FD54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3921C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120, pl. 45,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74C29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GZ020</w:t>
            </w:r>
          </w:p>
        </w:tc>
      </w:tr>
      <w:tr w:rsidR="00036841" w:rsidRPr="00565285" w14:paraId="57181F8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BB73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4A1E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8CBE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870C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40486b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07E2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8258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27CAD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120, pl. 45,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4143A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444F35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37E36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07C3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F493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D109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40486c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6223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E9C4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92790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120, pl. 45, fig. 1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DCE09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GZ021</w:t>
            </w:r>
          </w:p>
        </w:tc>
      </w:tr>
      <w:tr w:rsidR="00036841" w:rsidRPr="00565285" w14:paraId="42564E8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3892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4B76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FE83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F6B8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40486d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0F2A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DCAF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hideMark/>
          </w:tcPr>
          <w:p w14:paraId="053783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DAA1E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GZ021</w:t>
            </w:r>
          </w:p>
        </w:tc>
      </w:tr>
      <w:tr w:rsidR="00036841" w:rsidRPr="00565285" w14:paraId="0409303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0F07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A65D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4AAB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9215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40486e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A51A2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D9D8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hideMark/>
          </w:tcPr>
          <w:p w14:paraId="28444B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F1D59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GZ020</w:t>
            </w:r>
          </w:p>
        </w:tc>
      </w:tr>
      <w:tr w:rsidR="00036841" w:rsidRPr="00565285" w14:paraId="4D5F37E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8C2F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0A53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2E5C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88D48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40486f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F289C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F8D0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hideMark/>
          </w:tcPr>
          <w:p w14:paraId="5B51AD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76CA0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GZ020</w:t>
            </w:r>
          </w:p>
        </w:tc>
      </w:tr>
      <w:tr w:rsidR="00036841" w:rsidRPr="00565285" w14:paraId="2F76087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F01F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FE5D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5392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21E8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40486g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3E9E8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F7F16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hideMark/>
          </w:tcPr>
          <w:p w14:paraId="398632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C3B06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GZ021</w:t>
            </w:r>
          </w:p>
        </w:tc>
      </w:tr>
      <w:tr w:rsidR="00036841" w:rsidRPr="00565285" w14:paraId="20FFEF4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2E8E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2627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C525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45F3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40486h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9ED4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4DFA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9948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E74C6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A6DE61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8BB7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1756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5C09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E5C5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40488a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0E8C4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B675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“Pouterlabatia” lanceolata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EB91C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p.123, pl. 46,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E90F7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93462B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2051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E18D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0BE5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76CC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40488b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9137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FBB5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“Pouterlabatia” lanceolata</w:t>
            </w:r>
          </w:p>
        </w:tc>
        <w:tc>
          <w:tcPr>
            <w:tcW w:w="2340" w:type="dxa"/>
            <w:shd w:val="clear" w:color="auto" w:fill="auto"/>
            <w:hideMark/>
          </w:tcPr>
          <w:p w14:paraId="425D1D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93AA0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544A3E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9BC2F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7D92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6A41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5E73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40488c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925B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C99E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“Pouterlabatia” lanceolata</w:t>
            </w:r>
          </w:p>
        </w:tc>
        <w:tc>
          <w:tcPr>
            <w:tcW w:w="2340" w:type="dxa"/>
            <w:shd w:val="clear" w:color="auto" w:fill="auto"/>
            <w:hideMark/>
          </w:tcPr>
          <w:p w14:paraId="1EDF73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D6B37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E20BC8C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5068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BF13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642B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F7B6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40489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02F1A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08F4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“Psidium” aracaforme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49678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120, pl. 44, fig. 10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8E53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“Psidium” aracaforme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GZ069</w:t>
            </w:r>
          </w:p>
        </w:tc>
      </w:tr>
      <w:tr w:rsidR="00036841" w:rsidRPr="00565285" w14:paraId="5E5F2177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EE35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8E20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8411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A9B9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434F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84404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“Styrax” glandulifera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45DEF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124, pl. 46, fig. 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2B03E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“Styrax” glandulifera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GZ068</w:t>
            </w:r>
          </w:p>
        </w:tc>
      </w:tr>
      <w:tr w:rsidR="00036841" w:rsidRPr="00565285" w14:paraId="339D2B1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93CB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02A9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23BC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04E5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D9EB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27F3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“Symplocos” commutatifolia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2AAF6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124, pl. 48,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3B00A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“Symplocos” commutatifolia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GZ153</w:t>
            </w:r>
          </w:p>
        </w:tc>
      </w:tr>
      <w:tr w:rsidR="00036841" w:rsidRPr="00565285" w14:paraId="4754638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F8A8E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9B2E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41F1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E33A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3991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7D84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“Adenocalymma” tertiaria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64742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129, pl. 53, fig. 6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6CB10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D3FE2EF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7C1F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C493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606D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5A0F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40494a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23D1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3823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“Allamanda” crassostipitata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0B688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126, pl. 50,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5AA9C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ADB7A62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F19C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0AE4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FB59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94A6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40494b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4B27E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A585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“Allamanda” crassostipitata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F0A09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126, pl. 50,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20DD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0B0906D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F2EF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CA6D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E4A4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98E2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40495a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2337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14FB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“Bignonia” pichileufuana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E143E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129, pl. 49,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BFDD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30B834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A197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4613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6550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C9BA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40495b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06DC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4847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“Bignonia” pichileufuana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1E2FC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129, pl. 49,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FAE4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“Bignonia” pichileufuana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GZ029</w:t>
            </w:r>
          </w:p>
        </w:tc>
      </w:tr>
      <w:tr w:rsidR="00036841" w:rsidRPr="00565285" w14:paraId="1F9BED1B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B798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6432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F95F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C362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40495c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B929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8939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“Bignonia” pichileufuana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37FAC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129, pl. 49,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0144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“Bignonia” pichileufuana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GZ029</w:t>
            </w:r>
          </w:p>
        </w:tc>
      </w:tr>
      <w:tr w:rsidR="00036841" w:rsidRPr="00565285" w14:paraId="50A11D4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BE3E4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C1C5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B3AF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5B8E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40496a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6662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DB66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“Cephalanthus” glabratifolius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CF1D0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132, pl. 54, fig. 6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3DD6C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“Cephalanthus” glabratifolius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GZ085</w:t>
            </w:r>
          </w:p>
        </w:tc>
      </w:tr>
      <w:tr w:rsidR="00036841" w:rsidRPr="00565285" w14:paraId="1E746DD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ECCA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0ECF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2DBA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5978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40496b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794D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9CA1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“Cephalanthus” glabratifolius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4F311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132, pl. 54,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BE43F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CFEC59D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3A795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1283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4475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4CFC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40496c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75F7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A956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“Cephalanthus” glabratifolius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C670C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132, pl. 54, fig. 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86746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158594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EFF2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4A0E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0C0A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ECA8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40496d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F685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5D4C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“Cephalanthus” glabratifolius</w:t>
            </w:r>
          </w:p>
        </w:tc>
        <w:tc>
          <w:tcPr>
            <w:tcW w:w="2340" w:type="dxa"/>
            <w:shd w:val="clear" w:color="auto" w:fill="auto"/>
            <w:hideMark/>
          </w:tcPr>
          <w:p w14:paraId="5B5EE9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2E46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AAA71C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656A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A756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B9F7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69FA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40496e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B4FB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2E88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“Cephalanthus” glabratifolius</w:t>
            </w:r>
          </w:p>
        </w:tc>
        <w:tc>
          <w:tcPr>
            <w:tcW w:w="2340" w:type="dxa"/>
            <w:shd w:val="clear" w:color="auto" w:fill="auto"/>
            <w:hideMark/>
          </w:tcPr>
          <w:p w14:paraId="63349A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40CD0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7DB2B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DB48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76E1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B6E7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C938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40496f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81D6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0E3E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“Cephalanthus” glabratifolius</w:t>
            </w:r>
          </w:p>
        </w:tc>
        <w:tc>
          <w:tcPr>
            <w:tcW w:w="2340" w:type="dxa"/>
            <w:shd w:val="clear" w:color="auto" w:fill="auto"/>
            <w:hideMark/>
          </w:tcPr>
          <w:p w14:paraId="0374D4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3FFEE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DE52A3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3F09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4EE6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F9F5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487F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40496g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3D3C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74AC7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“Cephalanthus” glabratifolius</w:t>
            </w:r>
          </w:p>
        </w:tc>
        <w:tc>
          <w:tcPr>
            <w:tcW w:w="2340" w:type="dxa"/>
            <w:shd w:val="clear" w:color="auto" w:fill="auto"/>
            <w:hideMark/>
          </w:tcPr>
          <w:p w14:paraId="3ADCCD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3C9C0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2063CD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9255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E42C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9319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4A15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40496h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2B2A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FFF4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“Cephalanthus” glabratifolius</w:t>
            </w:r>
          </w:p>
        </w:tc>
        <w:tc>
          <w:tcPr>
            <w:tcW w:w="2340" w:type="dxa"/>
            <w:shd w:val="clear" w:color="auto" w:fill="auto"/>
            <w:hideMark/>
          </w:tcPr>
          <w:p w14:paraId="2249FF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EBD9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4EF2212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581B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2E1D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38FA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E4D0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40497a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2920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CBFF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“Coprosma” incerta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D206D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133, pl. 47, fig. 1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01A88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472F1FB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FAD9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820D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39BD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2C69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40497b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E8C2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70F5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“Coprosma” incerta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68A10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9B81C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2F0B41E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E141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9D42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0B09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773C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40497c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5F8A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6049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“Coprosma” incerta</w:t>
            </w:r>
          </w:p>
        </w:tc>
        <w:tc>
          <w:tcPr>
            <w:tcW w:w="2340" w:type="dxa"/>
            <w:shd w:val="clear" w:color="auto" w:fill="auto"/>
            <w:hideMark/>
          </w:tcPr>
          <w:p w14:paraId="14DFA4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2B404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D839E0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EB3D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A59B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4E1D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C36D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40498a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3B23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C717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“Coprosma” spathulatifolia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AE4DA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133, pl. 52,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8A92F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63A37E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5138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0278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DC59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56BA0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40499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EB96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EE8F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“Coussarea” tertiaria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F07D5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131, pl. 53, fig. 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A9DE3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4EAA87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7E49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D72F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39FC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6A935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40500a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63AC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D4E0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“Echites” tertiaria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7BF38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127, pl. 50, fig. 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DE5D3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“Echites” tertiaria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GZ134</w:t>
            </w:r>
          </w:p>
        </w:tc>
      </w:tr>
      <w:tr w:rsidR="00036841" w:rsidRPr="00565285" w14:paraId="6D8934E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4CFB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5743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B3D5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1D63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40500b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746E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BD3A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“Echites” tertiaria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A8B06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127, pl. 50, fig. 6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28118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“Echites” tertiaria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GZ134</w:t>
            </w:r>
          </w:p>
        </w:tc>
      </w:tr>
      <w:tr w:rsidR="00036841" w:rsidRPr="00565285" w14:paraId="116F98E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BFC2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8962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9502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8CAF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40500c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2FEF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41353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“Echites” tertiaria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47537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FD174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F6952E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149FB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50F3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A407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B193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40501a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83D5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892BA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“Hoffmannia” protogaea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01C11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131, pl. 53,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FC68F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5B7405F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9D9E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D31B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C2AE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AF1A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40501b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930B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3338D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“Hoffmannia” protogaea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BCDA3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131, pl. 53,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004D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8B318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2D3B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4BBA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4EE2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6389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40501c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999F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8DE4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“Hoffmannia” protogaea</w:t>
            </w:r>
          </w:p>
        </w:tc>
        <w:tc>
          <w:tcPr>
            <w:tcW w:w="2340" w:type="dxa"/>
            <w:shd w:val="clear" w:color="auto" w:fill="auto"/>
            <w:hideMark/>
          </w:tcPr>
          <w:p w14:paraId="2C818D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12522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0852A6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9AFD2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3A64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2BD2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2B49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40501d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AD2A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5391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“Hoffmannia” protogaea</w:t>
            </w:r>
          </w:p>
        </w:tc>
        <w:tc>
          <w:tcPr>
            <w:tcW w:w="2340" w:type="dxa"/>
            <w:shd w:val="clear" w:color="auto" w:fill="auto"/>
            <w:hideMark/>
          </w:tcPr>
          <w:p w14:paraId="0210DE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C2272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F36E50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B8DA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B5AB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6FB9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2C9B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5461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3A77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“Landolphia” paraparaensis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614E4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127, pl. 49, fig. 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AA10B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1AD8937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7FD77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E775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A532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8425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396B8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26AC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“Plumiera” articulatifolia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EB137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126, pl. 50,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FA901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“Plumiera” articulatifolia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GZ091</w:t>
            </w:r>
          </w:p>
        </w:tc>
      </w:tr>
      <w:tr w:rsidR="00036841" w:rsidRPr="00565285" w14:paraId="2A906CC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75DA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51D9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19F8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6F85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40504a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6DAE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CA07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“Polioexolobus” prenuntius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B8634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128, pl. 51,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68655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6D5A03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1A95C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41A3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2E3D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70624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40504b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C4C7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21E8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“Polioexolobus” prenuntius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0E222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128, pl. 51,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E41A1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“Polioexolobus” prenuntius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GZ158</w:t>
            </w:r>
          </w:p>
        </w:tc>
      </w:tr>
      <w:tr w:rsidR="00036841" w:rsidRPr="00565285" w14:paraId="73F2D89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708C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D312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7710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D238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40504c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C6F6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DC47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“Polioexolobus” prenuntius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9B462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128, pl. 51,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82524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767C48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6BE9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F457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D64B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20C0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40504d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796F3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F941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“Polioexolobus” prenuntius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96309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128, pl. 51,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766A2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“Polioexolobus” prenuntius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GZ032</w:t>
            </w:r>
          </w:p>
        </w:tc>
      </w:tr>
      <w:tr w:rsidR="00036841" w:rsidRPr="00565285" w14:paraId="45B247AF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EA58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60D6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FEC0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2CBE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40505a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B971A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DC28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“Remijia” tenuiflorifolia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F17E1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132, pl. 54,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22D0F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“Remijia” tenuiflorifolia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GZ113</w:t>
            </w:r>
          </w:p>
        </w:tc>
      </w:tr>
      <w:tr w:rsidR="00036841" w:rsidRPr="00565285" w14:paraId="23D3BC3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74DE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90D9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FB17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C7A4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40505b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FDE6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B88C0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“Remijia” tenuiflorifolia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85AC1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CAE3F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AFEFB1B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E8BB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6D69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7AEA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8FCB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40506a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8F98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E85E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“Rondeletia” longiflorifolia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88F9C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132, pl. 54, fig. 7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8727B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2EAFBB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F406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9E2E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7B7C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5CDB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40506b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6596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3889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“Rondeletia”longiflorifolia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3E090E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C869A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1CED297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C822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D6F1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0DDF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53AA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3B4C4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8DAFE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“Strychnos”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45161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125, pl. 46, fig. 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11A87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Menispermaceae sp. GZ027</w:t>
            </w:r>
          </w:p>
        </w:tc>
      </w:tr>
      <w:tr w:rsidR="00036841" w:rsidRPr="00565285" w14:paraId="72F0601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719E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D3F4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599E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26BB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40508a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EAC5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97F5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BBC6E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130, pl. 52,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6E4CF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19FBF53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A2F3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662D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F354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03B9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40508b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E3CE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82B9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50D11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130, pl. 52, fig. 1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1530B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GZ044</w:t>
            </w:r>
          </w:p>
        </w:tc>
      </w:tr>
      <w:tr w:rsidR="00036841" w:rsidRPr="00565285" w14:paraId="1A23AB3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1FAC1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ED97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EC42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C91C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40508c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C4CFF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019C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65D810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CF6FB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129A5B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6B5F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3A9B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71D7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77F6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40508d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49B3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37DCC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0C13C6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DC031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11D2B4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C680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3C52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234C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3ABD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40508e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8B03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177F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2573B7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35C25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144F609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12BB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BD91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8B9B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E219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40508f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FE98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1CCF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67447C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963CA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03AC9787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391E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4978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A85E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4C3D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40509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DE0D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AEBA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“Carpolithus”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72DC6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134, pl. 50,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2376F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13DD6E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3DB9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12DF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23EE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E6FE9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40510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4B5A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3DCD4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Phyllites sp.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9D4A6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134, pl. 34, fig. 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DFB00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56CF098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C6A30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C58E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05F6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CA59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40511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6CC27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1097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“Ramulus” indeterminatus 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4959C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pl. 56,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AA5CB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C1FDB9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56DC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5F6A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732B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5A32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40512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4ADC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FF8DA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Rubiacites chomeliifolia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8ED25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133, pl. 55,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CBC3A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EFE83B8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370C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D699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BC6B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7DFD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219086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7B16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2CF8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A45CF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64, pl. 14, fig. 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34166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5E134CDC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100B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8F55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BED5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02FA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219087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5889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948A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59124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64, pl. 14, fig. 9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C2261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GZ081</w:t>
            </w:r>
          </w:p>
        </w:tc>
      </w:tr>
      <w:tr w:rsidR="00036841" w:rsidRPr="00565285" w14:paraId="1959347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7881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B1161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CC4F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FFBE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219088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2E50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DA08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Myrica” mira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08E19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66A5C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793CDF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E3F6A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DF57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32AF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9241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219089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E7A1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2C32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</w:t>
            </w:r>
          </w:p>
        </w:tc>
        <w:tc>
          <w:tcPr>
            <w:tcW w:w="2340" w:type="dxa"/>
            <w:shd w:val="clear" w:color="auto" w:fill="auto"/>
            <w:hideMark/>
          </w:tcPr>
          <w:p w14:paraId="73A880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26353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77233BF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C50A6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0741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5606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4ECF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219090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752E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8B5B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</w:t>
            </w:r>
          </w:p>
        </w:tc>
        <w:tc>
          <w:tcPr>
            <w:tcW w:w="2340" w:type="dxa"/>
            <w:shd w:val="clear" w:color="auto" w:fill="auto"/>
            <w:hideMark/>
          </w:tcPr>
          <w:p w14:paraId="4E3AF1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63EED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3B5303E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BFDF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E74B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4240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BC6C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219091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A348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11D9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</w:t>
            </w:r>
          </w:p>
        </w:tc>
        <w:tc>
          <w:tcPr>
            <w:tcW w:w="2340" w:type="dxa"/>
            <w:shd w:val="clear" w:color="auto" w:fill="auto"/>
            <w:hideMark/>
          </w:tcPr>
          <w:p w14:paraId="3DE304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92569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4FFB6F2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CAC0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F4C2A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FD52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6171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219092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3C09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3E6E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Myrica” mira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1298F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27A11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4926BF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E4A6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C519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6A46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1A78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219093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F90F6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53F8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“Erythroxylon” cuneifolioides</w:t>
            </w:r>
          </w:p>
        </w:tc>
        <w:tc>
          <w:tcPr>
            <w:tcW w:w="2340" w:type="dxa"/>
            <w:shd w:val="clear" w:color="auto" w:fill="auto"/>
            <w:hideMark/>
          </w:tcPr>
          <w:p w14:paraId="6B78F1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9D67D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“Erythroxylon” cuneifolioides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GZ122</w:t>
            </w:r>
          </w:p>
        </w:tc>
      </w:tr>
      <w:tr w:rsidR="00036841" w:rsidRPr="00565285" w14:paraId="35C5C1E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4486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EA7B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A22A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3F18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219093a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0926E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B350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“Erythroxylon” cuneifolioides</w:t>
            </w:r>
          </w:p>
        </w:tc>
        <w:tc>
          <w:tcPr>
            <w:tcW w:w="2340" w:type="dxa"/>
            <w:shd w:val="clear" w:color="auto" w:fill="auto"/>
            <w:hideMark/>
          </w:tcPr>
          <w:p w14:paraId="4628E3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9A18D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“Erythroxylon” cuneifolioides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GZ122</w:t>
            </w:r>
          </w:p>
        </w:tc>
      </w:tr>
      <w:tr w:rsidR="00036841" w:rsidRPr="00565285" w14:paraId="643ABE0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AC85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B8662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83C7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9059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219094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CDC2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A4E0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“Erythroxylon” cuneifolioides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B5826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FD908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37D156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9916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0F13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7D07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8A20C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219095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C5BA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A0F3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“Maytenus”latifolioides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8B155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89, pl. 25, fig. 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625CE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30E31A6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ABD2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A767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3AFE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3EB2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219096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490C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67EC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“Maytenus” latifolioides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3EDE6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89, pl. 25, fig. 9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8B3B2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“Maytenus” latifolioides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GZ073</w:t>
            </w:r>
          </w:p>
        </w:tc>
      </w:tr>
      <w:tr w:rsidR="00036841" w:rsidRPr="00565285" w14:paraId="25C2C55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792D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DFBE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ABC0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0579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219097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92310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4765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“Sapindus” argentinus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AFC9D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92, pl. 26, fig. 1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840B7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D4E996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1872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0FD67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7B7A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00AC8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219098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8CABE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FC35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“Sapindus” argentinus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A93F4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90E1B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6487DE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5F51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B6CF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3E5E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5C12E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219099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270F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89F3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“Sapindus” argentinus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F6053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D822E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BEA7F2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12CD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73C4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4A6C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368C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219117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B8B1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7CE7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chubutensis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9BA34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119, pl. 44, fig. 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779EF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76C862D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1DC8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915B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7E1A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6D546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219118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FB24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AE74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chubutensis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6B26A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119, pl. 44, figs. 5, 6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5AC87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05F7E67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849C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A864E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7F5D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3774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219119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71C7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40921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 chubutensis”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D4ED6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7C0C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FD0865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5108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9C1A7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51D4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57DE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219120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0BAA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A181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 chubutensis”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1E872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D891A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9B7C9C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BF54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1603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9430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2452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219121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B7AF1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67E1D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 chubutensis”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F4BC2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86084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266B7C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C5DC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9C53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2A4B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B06E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219122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F83CB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23A7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chubutensis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8EA22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9468B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44956CFB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9A58B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DB68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3AFE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421E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219123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8EC4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109C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F4703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p.112, pl. 40, fig. 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24B7A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0E5D94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82BE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D28B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2DD3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2559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219124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F098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0616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E903B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E4610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3E8410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CCFB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DE98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93CD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2CAD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219125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0337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76FE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41246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C30B6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D2FD3A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1389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9B4D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EBA1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9C4D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219126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6759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DF08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B5D0A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B5955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C4E6DA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D679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FEA9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CC2D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0D56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219128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B73F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1DF5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“Tetracera”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B61B7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EC0FA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0267914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D277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458B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FAFB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7EDA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219129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A173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D76D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“Tetracera” patagonica</w:t>
            </w:r>
          </w:p>
        </w:tc>
        <w:tc>
          <w:tcPr>
            <w:tcW w:w="2340" w:type="dxa"/>
            <w:shd w:val="clear" w:color="auto" w:fill="auto"/>
            <w:hideMark/>
          </w:tcPr>
          <w:p w14:paraId="4D7D91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5517E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27C6E2C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5A3D8F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6BC2C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F84B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F7C6A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219129/316282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30A54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1E66C1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latifoliodes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70932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95, pl. 30, fig. 1</w:t>
            </w:r>
          </w:p>
        </w:tc>
        <w:tc>
          <w:tcPr>
            <w:tcW w:w="2623" w:type="dxa"/>
            <w:shd w:val="clear" w:color="auto" w:fill="auto"/>
            <w:noWrap/>
          </w:tcPr>
          <w:p w14:paraId="66DC2D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Cunoniaceae or Juglandaceae sp. GZ051</w:t>
            </w:r>
          </w:p>
        </w:tc>
      </w:tr>
      <w:tr w:rsidR="00036841" w:rsidRPr="00565285" w14:paraId="496DB72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F680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A4D0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E1B5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FBAD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219130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368A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9692F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“Tetracera” patagonica</w:t>
            </w:r>
          </w:p>
        </w:tc>
        <w:tc>
          <w:tcPr>
            <w:tcW w:w="2340" w:type="dxa"/>
            <w:shd w:val="clear" w:color="auto" w:fill="auto"/>
            <w:hideMark/>
          </w:tcPr>
          <w:p w14:paraId="1352C1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8E237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27F8B3A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11798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3C77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D3B6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081A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219130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E7BF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A091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latifolioides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4F9DB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95, pl. 30,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05355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D78486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1139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D12A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5EFC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0B6E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219131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9D4C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9726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latifolioides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FA0EC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BA1E9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739CD3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7EC6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8A4F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26AD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DE98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219132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7B2F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D5E9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latifolioides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E7BA7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8C561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06C59F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F831B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C62A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5759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0857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219134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0717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1E46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“Banara prehernandiensis”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475EA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108, pl. 40, fig. 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ABDDA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Rhamnaceae sp. GZ078</w:t>
            </w:r>
          </w:p>
        </w:tc>
      </w:tr>
      <w:tr w:rsidR="00036841" w:rsidRPr="00565285" w14:paraId="1F789E87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C365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1C3E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Cohort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9B36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8787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219135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F6EA4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A099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“Banara prehernandiensis”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62B94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108, pl. 40, fig. 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0FE86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Rhamnaceae sp. GZ078</w:t>
            </w:r>
          </w:p>
        </w:tc>
      </w:tr>
      <w:tr w:rsidR="00036841" w:rsidRPr="00565285" w14:paraId="1F96CFE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16676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CD0A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0769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65E4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219136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206A2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3900E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“Banara prehernandiensis”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89949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BA979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Rhamnaceae sp. GZ078</w:t>
            </w:r>
          </w:p>
        </w:tc>
      </w:tr>
      <w:tr w:rsidR="00036841" w:rsidRPr="00565285" w14:paraId="6F3CCB5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B2B0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253C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8CDF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5680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219138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48B47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486C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B8278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94, pl. 26, fig.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747F9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0529EF8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52C3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2C2D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E44E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9A16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219139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65FF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0626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EF899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94, pl. 26, fig. 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22EB6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3901C977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D73D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6E86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2351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05FB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219140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9957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CAA1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2AEFE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94, pl. 26, fig. 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E6B64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351E732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9AAF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570F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FDA5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0B8F4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219141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849B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448FC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EF875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94, pl. 26, fig. 5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CB7E0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4E265E3" w14:textId="77777777" w:rsidTr="0073089E">
        <w:trPr>
          <w:trHeight w:val="96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34BA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E922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CE61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8B5A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219144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008B2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8AF06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Lomatia preferruginea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D91AF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68, pl. 14, fig. 5; Gonzalez et al. 2007: fig. 3e, h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905F7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Lomatia preferruginea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GZ036</w:t>
            </w:r>
          </w:p>
        </w:tc>
      </w:tr>
      <w:tr w:rsidR="00036841" w:rsidRPr="00565285" w14:paraId="1397200E" w14:textId="77777777" w:rsidTr="0073089E">
        <w:trPr>
          <w:trHeight w:val="96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C6BA4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A42F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C431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AC82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219145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1FD1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A270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Lomatia preferruginea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4B653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68, pl. 14, fig. 6; Gonzalez et al. 2007: fig. 3a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1AE37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Lomatia preferruginea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GZ036</w:t>
            </w:r>
          </w:p>
        </w:tc>
      </w:tr>
      <w:tr w:rsidR="00036841" w:rsidRPr="00565285" w14:paraId="132188F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B573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0FAD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83F8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E568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219147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EE16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F47C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“Pouterlabatia” clarki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D59AB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42539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1FD21C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9163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A2D6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0065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3A2D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219148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2E530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94E8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“Pouterlabatia” clarki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49AC0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FE792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0B06FE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04F3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F029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67BA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5D1C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219149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2496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A1AD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“Pouterlabatia” clarki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792F5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BDCCC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66FF63D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C0FB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832B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2CAF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51D0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219151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AC995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6CC1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“Allophylus” graciliformis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13CCA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97, pl. 30, fig. 6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428A5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GZ048</w:t>
            </w:r>
          </w:p>
        </w:tc>
      </w:tr>
      <w:tr w:rsidR="00036841" w:rsidRPr="00565285" w14:paraId="14CEF080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464B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D199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089C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70BB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219152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3D204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FA27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“Allophylus” graciliformis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9C662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97, pl. 30, fig. 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AC078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3228700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1ED21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193B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0C60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5D2DE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219153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A4AA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93FB9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“Allophylus” graciliformis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CC1C8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97, pl. 30, fig. 9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13D92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160645E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5E17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B0E6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78AF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EC71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219154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6DA93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4BBF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“Allophylus” graciliformis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66F76E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D4B8A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47A01E3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B582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61BC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96A0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9A4B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219155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253B2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FAA5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“Allophylus” graciliformis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DAF46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828FD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1FA38C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B310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9C0B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80F6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7C9F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219156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01E0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09C2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“Allophylus” graciliformis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376E09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369EE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7B8112E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7605C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DB5E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C713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43EB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219157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0BD74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20AC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“Allophylus” graciliformis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237B76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2900E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3DD2536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1C043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F5D5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07D6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AEC5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219158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E5F4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D730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“Allophylus” graciliformis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5D7A2E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36827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0DBADF1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D739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C64A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1C71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287D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219159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6433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2058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“Allophylus” graciliformis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51FBD4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51690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2330FC5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0CBB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90C1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4C70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74E8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219160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3191D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57D2C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“Allophylus” graciliformis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0E16B4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8161B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00B4162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94D61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9FB2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86DD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F8E2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219161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025D6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ACFA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“Allophylus” graciliformis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75012D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93B3D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5AC57E5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C35D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DFC3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5301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5C1C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219162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C7C1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47C3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“Allophylus” graciliformis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7C28F8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ADB51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2DC6EF2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8BBC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DA84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14E8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2A8A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222672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1792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6973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“Styrax” acuminatiformis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9908C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123, pl. 47,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77A3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“Styrax” acuminatiformis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GZ129</w:t>
            </w:r>
          </w:p>
        </w:tc>
      </w:tr>
      <w:tr w:rsidR="00036841" w:rsidRPr="00565285" w14:paraId="628DD4C5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D0E2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9087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B5B2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8D2D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222673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05CB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56F2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“Styrax” acuminatiformis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1A956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123, pl. 47, fig. 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87103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A551402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62870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6BA8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1BF0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ED7F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222674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4443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D7E3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“Styrax” acuminatiformis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F37EF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123, pl. 48, fig. 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FEB8B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“Styrax” acuminatiformis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GZ130</w:t>
            </w:r>
          </w:p>
        </w:tc>
      </w:tr>
      <w:tr w:rsidR="00036841" w:rsidRPr="00565285" w14:paraId="55211FCD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CED79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5FD4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6269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7F91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222688a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F1BF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742AF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“Sterculia”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46006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102, pl. 34, figs. 1, 2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2EDBA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“Sterculia”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GZ025</w:t>
            </w:r>
          </w:p>
        </w:tc>
      </w:tr>
      <w:tr w:rsidR="00036841" w:rsidRPr="00565285" w14:paraId="2A17B29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CDD8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E78A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CA66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D35D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222688b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B82F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052B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“Sterculia”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2715A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19707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“Sterculia”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GZ025</w:t>
            </w:r>
          </w:p>
        </w:tc>
      </w:tr>
      <w:tr w:rsidR="00036841" w:rsidRPr="00565285" w14:paraId="44F7E87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2C25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AC36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C221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944A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222689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F5A6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FCB3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“Sterculia”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B8C79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710A7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“Sterculia”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GZ025</w:t>
            </w:r>
          </w:p>
        </w:tc>
      </w:tr>
      <w:tr w:rsidR="00036841" w:rsidRPr="00565285" w14:paraId="24B1FA2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9F0C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B640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C458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96BE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222690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0982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3DAD3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“Sterculia”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CDD56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25512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515F333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AD5A5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4831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Type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AD3E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4876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315180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4F479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DCB9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“Berberis” corymbosifolia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BBC02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1938: p. 74, pl. 55, fig. 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6B7D2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49860E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1F9C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B0C0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CA96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EA96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543561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89FBE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60DA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5ADA9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2012: fig. 16; 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24A39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19C59D6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CBAD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CC28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359D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EED5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829A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6ED1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26939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9DD4C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050407B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D33B0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FDD7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3795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5F10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545204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0928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7548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745CB6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3D387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78425CF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A8A2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7439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BCBE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E033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545205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3311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3D23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0C7C79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E3BD4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2E0BA61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F49D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4C60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2745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59ED3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545206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92FD5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B2D0F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0AB2B7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5411D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7F369C4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EFC7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B234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94E2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CBA7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545207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F546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8D21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6146A3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DF8DC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0BE8AF8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1662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C51B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C96C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4EBE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545208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3FB37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677A34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64948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46042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GZ008- ovuliferous scale</w:t>
            </w:r>
          </w:p>
        </w:tc>
      </w:tr>
      <w:tr w:rsidR="00036841" w:rsidRPr="00565285" w14:paraId="2771056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A342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4AAF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3007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9026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545209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1E54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29E66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31DCE4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22D85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5A56E1F6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E9BE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4103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1E77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D057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545210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2CC6B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3328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09A87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3B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35476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1865B40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2789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CF79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6E72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388E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545211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BDC4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2DB2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3E36F9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E08F3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10E4BD48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B850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F8F8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63A2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6740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545212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1C4A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85C7A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EE638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7C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11796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693EC40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23E21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AAAE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F6D6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9D20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545213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E8DE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0A23C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AF8CF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6348E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69D5947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F290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9921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A6B3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6363A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545214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5CA1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99F0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99B9F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23B59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7030D71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AD22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2095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1798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5551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545215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3751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410E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32E0BF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32868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523F681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CB78F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166E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9D93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2652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545216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4022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70CC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325F2D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84ECD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3561A06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886C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B1B5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8DC7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19EA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545217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416E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4AF0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570747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D46EF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26E1BFE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52C2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FB3A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012B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DE76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545218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778F8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6D183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3EA568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A9666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771F6B1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D8AAF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86DA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6C21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4C08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545219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E93A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8125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39981C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B99D2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3683C1E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5C64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88EB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CECF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FACE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545220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DE05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876D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780B6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FF073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6A1142D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B2F4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52A3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4DF5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DE05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545221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90DC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65AE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5CE50B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9F6BF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556D119B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3D36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5FA5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4B25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E5F5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545222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0D9B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0023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1625A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3A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54364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5A2DBB6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4943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AB5C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0C2A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C497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545223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F205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D504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915C9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3E383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4796317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7B6A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A757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D057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C3DC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545224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E0ED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0BD4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25F18D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ECC88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15541A3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F56C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5970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49D9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3603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545225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2270C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F1B81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0D36B6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6F58D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12D2702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67F8A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EC54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6516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18B3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545226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99C0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2790D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19197E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222F9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3E2B242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25EC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E260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AD31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4267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545227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9BA3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C95E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43F93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60EBB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44B9121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81720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4490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60C0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C4CE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545228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62E32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5C31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4CD3B8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15E2B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6F915B9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F6F4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0393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4D1D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8097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545229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2EFA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51BB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2F91C1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5B0ED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2C1370C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74A1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5B00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4119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79B4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545230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09CD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0FF1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1EAF20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F89FF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6F80580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DB6E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1D5D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88A7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9759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545231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4A74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775B0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5900DB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0F704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1199015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9BF0F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C7D8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C888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1FE7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545233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0000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1465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259797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3AE52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41EA044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D509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CCC6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E90D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A758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545234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EEEB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7D135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0FFAB5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0002D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4E66B50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9B262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801C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C9A7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32C0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545235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1E95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69F6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0D221A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05A2C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61E3F10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3C85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E4AC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B7FE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A3EA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545236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6152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B595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7D23CB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138FA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304CDA8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A1E2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7CE2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00F0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E0A80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545237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DE87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06D5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6046F1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CA2E5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3719F3A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68C0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A1EC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F6BB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7C66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545238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6D25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48AD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36448E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F0D2A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26322C8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9A4F5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694E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ED3D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4F09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771096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29B7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630B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EB3CB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292D6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pollen cone</w:t>
            </w:r>
          </w:p>
        </w:tc>
      </w:tr>
      <w:tr w:rsidR="00036841" w:rsidRPr="00565285" w14:paraId="4EB592E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E39B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CE70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C478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4546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771097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B9F8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27A1C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1A203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F6487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3ED3C70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D14B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395F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13B4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EDA0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771098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F2E28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DCC3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85463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87796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E5B26F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86CD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80DA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5B78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3583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771099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0EF0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11DBC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CDA6C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285B4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227AA16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F252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0616A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4C4D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57B5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771100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D618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7279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F9FFD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7CD1A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2A6B4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8EF1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7CA99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6C5D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5C7F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771101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8B9E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47FC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8ADBD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C40F2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564E33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57A3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D1B16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34D5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E239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771102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BCE3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26951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D6E22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51FF0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DA88F5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6EE9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09C9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7ABB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740A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BFDC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864D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15C28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795EC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GZ154</w:t>
            </w:r>
          </w:p>
        </w:tc>
      </w:tr>
      <w:tr w:rsidR="00036841" w:rsidRPr="00565285" w14:paraId="29BD81C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90C8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B5BC3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7679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2629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771104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243C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2454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2D30B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5730C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1B6190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28D9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83C63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C638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7A33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771105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23D9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519E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53F4A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8098E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04A8BF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EB84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35283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7BF9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17C0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771106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447F5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7B09F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DEB12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E3D49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C6BA07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E8BF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F814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3D02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86FC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771107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8855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3994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7613AE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C1493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36C84C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F8D9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BD6B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CE2F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F3B1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771108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F6F0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7A67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22E320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E63BD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06921D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2E67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506B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3053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0B53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771109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9A12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3D6A2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C31D7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F21D8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D943A6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C440F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1DCA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E17F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EC08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771110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61121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3863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203B5F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0CE83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4B1E4D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911A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BA1F5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4710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5D03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771111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5B72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4688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6EF8B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EC05C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890613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A42E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090E3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76EF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DFC8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771112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13B3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DEBF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87556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87481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4B5798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EEBF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27B6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8F22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2F83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771113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D1D4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DB8F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2A230C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D9052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41D035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10326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0D69E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7A4B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BB4F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771114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F6A1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94DF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059B2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C2A76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7900EC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81541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26B59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489A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6EC9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771115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478C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E627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3825B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AFE44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D2CA5A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C93AD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88626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8BCE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7904F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771116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4F2C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66238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121FD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0147D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C906DE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DBDD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DB84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7945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7B94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771117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0008E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06FFA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” argentinensis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2DEF4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E43DD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48644A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D478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119FB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C699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FEE2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771118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55DE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34758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pichileufuana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32A91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30A7D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18AB1F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048C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F971E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76FC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B587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771119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0C6C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A766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pichileufuana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109FC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71CA8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7747BD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D95C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DCA97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2FEB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73DF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771120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44DE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21F7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“Cedrela” pichileufuana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01B8A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B9ED5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E08F97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C092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8CA6B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89E2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CC48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771121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3F8AB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5D180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“Delima” guanensis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or 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D. asperifolia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14D80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549DF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685D38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566E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3CC52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7DBA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62BD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771122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0DAB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47FD8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“Delima” guanensis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or 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D. asperifolia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795F9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A05F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9C4BB2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1134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A29CD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CB3A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9028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771123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7174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99ED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“Delima” guanensis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or 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D. asperifolia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330A7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C9EF9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543AAD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4C2A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41A47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25F7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9A81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771124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5E89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DC0DA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“Delima” guanensis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or 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D. asperifolia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A802E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2781E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7EF30A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FDF5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CC642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EDC2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526A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771125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CF49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73C7F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“Lemna”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70520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AB835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792A31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29EF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9E063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63BC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33E8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771126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663D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508D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“Lemna”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9437D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D36BA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5D00D6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F86FA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848B2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F86A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18B9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771127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FA1DE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EEAF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2DD1E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7E9F7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F921A8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99FFD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C9BE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908E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ABFE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771128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51B1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1192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A30C6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C345A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GZ019</w:t>
            </w:r>
          </w:p>
        </w:tc>
      </w:tr>
      <w:tr w:rsidR="00036841" w:rsidRPr="00565285" w14:paraId="4D95807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10AF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31F7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E8BC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9D2C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771129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C1DB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073C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</w:p>
        </w:tc>
        <w:tc>
          <w:tcPr>
            <w:tcW w:w="2340" w:type="dxa"/>
            <w:shd w:val="clear" w:color="auto" w:fill="auto"/>
            <w:hideMark/>
          </w:tcPr>
          <w:p w14:paraId="789EE8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34A1F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GZ019</w:t>
            </w:r>
          </w:p>
        </w:tc>
      </w:tr>
      <w:tr w:rsidR="00036841" w:rsidRPr="00565285" w14:paraId="00DFB9A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6D8F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3A20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081E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89D4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771131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EAFF0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98CC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36FCA4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53081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2C5AEAB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1E238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AF90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501B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44A3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771132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3707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2841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155916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5B719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3351E62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EB61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F1397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A782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E363A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771133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6440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1D67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9053C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00EB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CE22F4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F7A6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BBAD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FB22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75A1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771134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AF3F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1536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46E6C7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E7656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4C38973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C3D17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B000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0699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5434A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771135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9E83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2E36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0CFEDD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88332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0C2AB58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20DA9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30D2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011E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FEF3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771136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D41A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0EA1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296307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730F4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0DE5BF2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8274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0C998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E2AC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1042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771137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D723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56A5A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C255F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0DF34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26491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E2B4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12512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34ED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750C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771138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71C7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FA1C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13521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E50C8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123CA8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CF51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69E0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C414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49E5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771139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0170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85793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72D060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F231D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9732B9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1D5B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58DC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0E6B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4A04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771140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A796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458A3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77724C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6EFD2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25501FD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5D19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8A25A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6676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DFD6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771141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44D6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DF30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24167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23B3A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F56A4A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E246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A873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5802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65EC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771142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2273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DAA91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339F55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29814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7C18E71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9F758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1317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8803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06D3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771143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E6D6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C565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ED620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7B529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“Eucryphia” tertiaria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GZ043</w:t>
            </w:r>
          </w:p>
        </w:tc>
      </w:tr>
      <w:tr w:rsidR="00036841" w:rsidRPr="00565285" w14:paraId="685FD8C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6633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E1D0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0C79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AA00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771144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E3C8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8F1D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7A7648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6BE2A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2F97051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0B98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7F34E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1512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F8017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771145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00B89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A965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EA21A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BD684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69E6E7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ABBB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56E6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E0E1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35BB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771146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5CF1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8A683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46FE09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ABC58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7F99B53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00C9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3E76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4F78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DCC7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771147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DE2D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92C2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414D65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1492E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405E51C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CA53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AEB8E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CCDE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8997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771148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72F0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8EE6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92197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8AEAE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396F3F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749C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959C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B36B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33AB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771149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47C6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8AF4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4FC393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CFA26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534A759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11B56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C6D7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3A45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89ED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771150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6A82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0B17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0C92F0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C2284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69E2165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8DE7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EFD0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1F13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36FE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771151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2DE94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F99A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fossilis</w:t>
            </w:r>
          </w:p>
        </w:tc>
        <w:tc>
          <w:tcPr>
            <w:tcW w:w="2340" w:type="dxa"/>
            <w:shd w:val="clear" w:color="auto" w:fill="auto"/>
            <w:hideMark/>
          </w:tcPr>
          <w:p w14:paraId="459F12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29A05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7EC235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180A9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FEB02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BF5C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3C3C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771152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D81E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08B1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fossilis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486C4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130CB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A0FD4B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13E5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B4C71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BB64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1975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771153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9B732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0F51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fossilis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AC251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BBDC3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B530A6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6166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AF92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959A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4A00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771154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117E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2913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“Diatenopteryx” fossilis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1E834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35B4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F7BE48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BC3B5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0DB8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5B06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2070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771155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8658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01AC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D3985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2B0B0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381A47B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FB7F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14B34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2400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46CE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771156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76FB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9D8C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61BEF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8D0AA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532A67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3F02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35048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ED2E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161E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771157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ACA0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93FA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6EC86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AFF74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8B11C0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29D4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6C3D9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81E9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F653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771158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0EE2B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086B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reticulato-venosa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A1F53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EC222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70D7F5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8D08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68B9C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F9BC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BD8C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771159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C385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F012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reticulato-venosa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9020E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EE660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FE3514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DB66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AE6F0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9493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D8EE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771160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3ABE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AC81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reticulato-venosa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FEC70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CB53C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B966D1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B260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C212F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2C5E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32EE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771161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0404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3D35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reticulato-venosa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22E44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033F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78E144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E44B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538CF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8D45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B25A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771162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A586B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1964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229DD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B2077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A69C69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0AD98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EBE62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DF13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FFC9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771163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D288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D97C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49397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D2834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DBAEA7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F501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037FF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4C60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00FFD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771164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78E2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A009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E869E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D7933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936548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C257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894B2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957B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B802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771165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3C66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E2543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69549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82EDF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7F1954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5518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F9805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1577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9ECC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771166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719F6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16EA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C2E69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B8853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DD50F9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F7D3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376DD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12EC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B0B3E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771167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7A4E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1368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7A0D3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DA1E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F4319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1C370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C22F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9DD2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96BD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771168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EF08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3145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5353C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663D7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GZ048</w:t>
            </w:r>
          </w:p>
        </w:tc>
      </w:tr>
      <w:tr w:rsidR="00036841" w:rsidRPr="00565285" w14:paraId="4DE759D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265A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66038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724F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5BEE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771169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DCF3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466AA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19C2F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FC905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CBD835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F6DDE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5092E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4C77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930D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771170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891A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D8F9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CF847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BCD44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C25F66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643F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9F53E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5BCD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F4E1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771171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97582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1B3A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BAF1B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7D186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98FE8E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6983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E058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B013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F539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771172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B197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17AA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3E252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C8A1D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20D054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E6AD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C9FA6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C13C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40C4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771173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CB8E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3732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697D3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9ABE2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7F9957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91A5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675DF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0F14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8C5D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771174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DF15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4342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36DB2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25A94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067EC9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E7B1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F82E9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4960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FAF8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771175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10F8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09BD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6AB64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82C23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64172C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ED00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826E0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8C67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6115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771176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E7287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C5B8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E3D65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46BCA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164D8A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DD9C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C040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786F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6805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771177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9CF5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6973FC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1B439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A1B38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077BF7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D894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B57E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B2DC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AF97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771178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74DB1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2A9323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9D807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FAD8F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A2D5B0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F8BA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D0866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3F6B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06D7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771179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395A2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7C13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90536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80F33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380FB7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0A6B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FBB57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0963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29C5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771180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79BA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F0AE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96CD1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EACBA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E66C49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3B24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5F5EA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2F09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594EB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771181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2AD3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0AA7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6C4B9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40DBF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786AD1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78FB1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EA268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A0B1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D008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771182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9E45E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0213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FBB8E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9456D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7730AB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ABA3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7BE66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5C8A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2C1C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771183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A543E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FC51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6E24F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0F92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39A1CF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6FEC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7C702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C465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88A4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771184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1F62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19E3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13430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A24DF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CFE7C7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555D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7E3C1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7B14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BE98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771185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FC10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1EA9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D5774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F0DBC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285467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F8CF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92BCA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07C4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0714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771186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A319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2683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F86D6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2E627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084864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DEE1B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29196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52E3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E8EC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771187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C21D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E57D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2085A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590D6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9EF9A6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20AA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B309C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0274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341C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771188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A33E1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66C1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81E43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C1EF0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F970EE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0234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795EA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5F1D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02AB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771189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284A5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D469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0E753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5711D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D887BA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2398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D8ECB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1A29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A7CC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771190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85831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5CBA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27315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40CE3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245150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FDB5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B3264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348C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01E5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771191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CA7F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9B7D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836B4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5B315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F45468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4355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2C3C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1C7F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52A4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771192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729D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0E81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198F3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3C9C9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6E28335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AFF7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BE40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B005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DDC6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771193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06A7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538B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116A1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C2FBB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25A51A7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47A6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2BF88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D839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2300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771194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CA90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2947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BA9C5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AF9A1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5F29D8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9F502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76AD6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A4A0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B6CE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771195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60A76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6FE5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D4E3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F352C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8383CF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915B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7F27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1EF6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DF44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771196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428B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FCF2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EEE43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59D8D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Monocot sp. GZ013</w:t>
            </w:r>
          </w:p>
        </w:tc>
      </w:tr>
      <w:tr w:rsidR="00036841" w:rsidRPr="00565285" w14:paraId="09BC9D8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8831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3D3ED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5028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32AA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771197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C236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BC35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C69E6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5AF1B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094DDA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F36D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CC828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CDD2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0824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771198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6D9D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32F69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CDFA8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B49FD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875C50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088F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56702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D901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226E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771199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6E648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6C3F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2CC87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B72A6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FC59EB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14DD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08E2B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2713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1E65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771200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303D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A5B7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98A63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D2998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151F24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B65AD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6BA8F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1D33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42D7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771201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50CE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305DF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34A88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D6D33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3BCBAA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C7D0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FA227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DFDF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8409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771202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96C00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4B13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E3B87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CC59A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0A039B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50CA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64D9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0074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862A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13F3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6894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1225F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EA4BA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7CFAADB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D244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68946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6DA9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13E4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771204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B27B2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E792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AF919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14D49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3D8823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E6E0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F350B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0446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0587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771205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26D2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58F4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E97F8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7160C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AFD07A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088D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71970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0404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2794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771206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08A77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26F7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0F637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0BA02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37E120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1BD1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E3A9C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8AD1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847C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771207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A850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2CD0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458BF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BBD98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2825BA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861C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20A41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8385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B25B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771208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629C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2A4C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6B7F5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A4FCD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3672AA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0401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ACC66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78B9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6F0F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771209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C0C6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8A7E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12981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0623A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E746D7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DB38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167A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6C40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EB5F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771210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8AC4A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BF6D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ED984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9C38F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8B9FA7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397E1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B27D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7C28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34AE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771211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0D15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1CF06A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E43F6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043EB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0C540F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CA0B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398B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A3AA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E024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771212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3D8BE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1D0CFF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6BF71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97B0D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030A59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59CE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51C4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E3C2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9AC9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771213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209F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5C86F0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FB66B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4363F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799048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4C7E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B0D5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09D9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5D7B5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771214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5C51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43AA3B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4C1E1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CE490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18949A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508C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2578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7C0B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CF39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771215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EFFC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5BB745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0FF4C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D3627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A5ECE0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DB6B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C932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ADCC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8CB8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771216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91D5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BBAE0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B3EFF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ACD20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901F06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119D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D07C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4896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C590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771217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5569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BB58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72E3E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416C7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3C17C76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6F5B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1DF7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AD1E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7335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771218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CAB8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0EAA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4B5F3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33A3B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59C6E6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49C2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A8AA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A1D3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4C2C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771219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5C98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4741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39F2F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CFF9F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D63C13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437F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182A3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C5DD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CAA1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771220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8977F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70A72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6D4D6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E2786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ABE79A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F97F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8DF3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D25D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6551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771221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F44E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7B1F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B6179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582EC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6CDB776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4C9B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ED0C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FD60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6C04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771222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FE92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B3DF8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37C7A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966EE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6F9412D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7FDF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B645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9DA6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00FCD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771223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4BB0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BDC6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68582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AE8C9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52967D6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A2FA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787A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1263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6E8D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771224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249B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6048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DCB79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20C72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6F3E0B3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56B0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2CBE8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97C5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73D7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771225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72E2B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4500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F3099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68FA1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943BD1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41E2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9FE8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9E78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774F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771226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230A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46E6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4FC13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586A3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1C2A054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B9B6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977D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AB5A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C58B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771227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8B9B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D1A8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04198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F8BAA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3C2A2BE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19DF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B2F3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3957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F01E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771228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C0C6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97BF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49981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017CD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GZ096</w:t>
            </w:r>
          </w:p>
        </w:tc>
      </w:tr>
      <w:tr w:rsidR="00036841" w:rsidRPr="00565285" w14:paraId="2CA7935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E214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387F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90D8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BE52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771229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6E08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3B9C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2E08C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B8587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GZ096</w:t>
            </w:r>
          </w:p>
        </w:tc>
      </w:tr>
      <w:tr w:rsidR="00036841" w:rsidRPr="00565285" w14:paraId="441B3CE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CB66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2E52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15B6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1157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771230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5372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54A15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615F7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3CC6A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2DC23F3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FD10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6D59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1C07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5808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771231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47F2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1D95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70C53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EE6F7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07E0374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005E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466F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2423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79C0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771232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E166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38F6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64E45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3C5D7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GZ096</w:t>
            </w:r>
          </w:p>
        </w:tc>
      </w:tr>
      <w:tr w:rsidR="00036841" w:rsidRPr="00565285" w14:paraId="07907E3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FB658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6EAE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19CF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F3544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771233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96BB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A487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0EC3D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20366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6CE552A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D4708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1949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25B2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4393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771234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28CBE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2C7DFB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81DA9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4FBD9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GZ064; indeterminate</w:t>
            </w:r>
          </w:p>
        </w:tc>
      </w:tr>
      <w:tr w:rsidR="00036841" w:rsidRPr="00565285" w14:paraId="2D2156D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A102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E017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F684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4BD1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771235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AB96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B5E1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69813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32C7F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61CD18B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30DFC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AA55E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21D3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C54E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771236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73D2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4DC8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E0B6B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714BE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849867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3A5D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0FBD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F89B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6143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771237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66750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76F8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732E41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09326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1383C73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B7CB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0BE8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D90C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B9E3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771238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5003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925D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</w:p>
        </w:tc>
        <w:tc>
          <w:tcPr>
            <w:tcW w:w="2340" w:type="dxa"/>
            <w:shd w:val="clear" w:color="auto" w:fill="auto"/>
            <w:hideMark/>
          </w:tcPr>
          <w:p w14:paraId="2D18AA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65485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2353942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7D36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BA0EA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4953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278D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771239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5C7B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9EA92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6FB4A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17512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3689C9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66E2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DFF9B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FF94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E3F9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771240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EA99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0806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DEC3D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B07C0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6E79B2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4B3D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4899E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93F0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84B6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771241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591E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F1B0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E170F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5B189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896839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36DB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81B6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478A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9015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771242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9916A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0AA154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“Celtis ameghinoi”</w:t>
            </w:r>
          </w:p>
        </w:tc>
        <w:tc>
          <w:tcPr>
            <w:tcW w:w="2340" w:type="dxa"/>
            <w:shd w:val="clear" w:color="auto" w:fill="auto"/>
            <w:hideMark/>
          </w:tcPr>
          <w:p w14:paraId="6A3EE3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9B0A4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“Celtis ameghinoi”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GZ041; 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“Ouratea” firmifolia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GZ076</w:t>
            </w:r>
          </w:p>
        </w:tc>
      </w:tr>
      <w:tr w:rsidR="00036841" w:rsidRPr="00565285" w14:paraId="4268427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14362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11700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7DB0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E1CD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771243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9B11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0C7D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533C8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E9A59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8CDA54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C9B2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D992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D38D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E87E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771244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406F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F45E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8D22F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26D5E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GZ154</w:t>
            </w:r>
          </w:p>
        </w:tc>
      </w:tr>
      <w:tr w:rsidR="00036841" w:rsidRPr="00565285" w14:paraId="4AA0773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49F7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4B13B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4E93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780C2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771245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C4B0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AE94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8240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D0241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11CA5E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0AD3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F5416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ED2C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CF95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771246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9B48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4B5F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CAC27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3806E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998242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1480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835D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AEB0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BD11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771247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60B2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16A6E8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C2343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FE545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6D82F33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B09B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40DC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51B3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574A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771248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DCF0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FDF6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hideMark/>
          </w:tcPr>
          <w:p w14:paraId="04E586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45B4C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GZ021</w:t>
            </w:r>
          </w:p>
        </w:tc>
      </w:tr>
      <w:tr w:rsidR="00036841" w:rsidRPr="00565285" w14:paraId="2BB0DED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3B924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CC53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BA96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1AB3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771249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5418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4DD5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</w:p>
        </w:tc>
        <w:tc>
          <w:tcPr>
            <w:tcW w:w="2340" w:type="dxa"/>
            <w:shd w:val="clear" w:color="auto" w:fill="auto"/>
            <w:hideMark/>
          </w:tcPr>
          <w:p w14:paraId="16F9FF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FD2F9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GZ019</w:t>
            </w:r>
          </w:p>
        </w:tc>
      </w:tr>
      <w:tr w:rsidR="00036841" w:rsidRPr="00565285" w14:paraId="0C5D2BF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B60FE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31310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6E4E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C1CD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771250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4FC82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2261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00680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48138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A3A3DE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6D9D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12E8C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DCA4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A1E7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771251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62BB2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56CB5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68DA5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3060D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E698FF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64F6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7498A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4DF9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7A32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771252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FE0AE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9A8C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90905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A273D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8AA1B6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C400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44B2A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A031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966A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771253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38D6D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3C035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FC421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24A54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EF9AC7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EB68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1EC8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0BF5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FDC43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771254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16E0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B89F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DBBBC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62BF2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CF6521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5A06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7BB42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E737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4270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771255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D26B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7BD5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ADFC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ACD31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51DA8D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B843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8091F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09B7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D1B9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771256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C994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5860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D6897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079A0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FF5765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E1FB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17CD8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98AB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0266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771257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1D76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69CD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F0262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98B4C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8B8536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C8EE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57ECF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EFDE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4068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771258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0340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2CF19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E139A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10F72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2436D9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653C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0E084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4177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A4E6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771259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338E6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F65E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E9444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1B2A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754B68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D077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B8DD8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BEA1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4FCC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771260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6D68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4A8A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DC2CA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4DB97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CEF174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EB5E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8F0E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3642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B17F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771261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A79B9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C39D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D8FF9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772DF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9CB504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B5DA0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1ED57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3310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FAD4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771262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B16B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778E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992AC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AF526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E4B3CB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D4B5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64792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D337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F910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771263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0231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3164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9E65F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5DDEF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AAF2AA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65AA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2535E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59CE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61E3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771264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666E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9DBA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B0D2C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36DE9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EDCBA4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03FF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D7123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5EDD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7379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771265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0EBE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BD94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083E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26459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76A003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E292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31B3A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A01F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F6E3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771266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857B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F236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321E9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706B5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24B3EF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9728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A0BE7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B703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1681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771267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64E6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F113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798DF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EB49F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5566B1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BA62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86FA4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117E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1F5F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771268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E8F15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2B23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C0F16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E370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86D0AC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5841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7CC2E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3061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17A3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771269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F81C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73DC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FD734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E0D1F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FBB95F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42E1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2C89B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12FC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6B1B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771270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C107A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30FB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535A5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61DC9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4B1E77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7618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F97B2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96BA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6D2F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771271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C2A3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0453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BF509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282F3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2B6761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09F2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0B99C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C261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1CDE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771272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8E19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F62C6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B6DEB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2E47D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FA7C3D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DE4B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6F1BF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4428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D7DC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771273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2907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0121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F6EC4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7735C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6F4CCE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11FE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7651E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4935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8F0B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771274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C31F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9DD9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0BF6A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A5F59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BBA8C7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865C4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42D6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1F8C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5883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771275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BDB7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35ED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hideMark/>
          </w:tcPr>
          <w:p w14:paraId="51D73B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91BD4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GZ021</w:t>
            </w:r>
          </w:p>
        </w:tc>
      </w:tr>
      <w:tr w:rsidR="00036841" w:rsidRPr="00565285" w14:paraId="379ADA0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ACBE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264F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D0A8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E654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771276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35ED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E8D3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hideMark/>
          </w:tcPr>
          <w:p w14:paraId="5FFC77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387B0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GZ021</w:t>
            </w:r>
          </w:p>
        </w:tc>
      </w:tr>
      <w:tr w:rsidR="00036841" w:rsidRPr="00565285" w14:paraId="174D3F6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AAE9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9DD09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C097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8507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771277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C890B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09B75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00AA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F889F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7CC4A4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8635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CC9C1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068E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A172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771278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5B7D6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8AA97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3784E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60F6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8E681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4991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85CFF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BFE9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7F7B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771279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0BB58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3E37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3E256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D0A22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C67733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0F98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76200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B7BA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835C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771280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916E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4B11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6F40C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B83DA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406391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BBA9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728B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5582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8D76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771281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09C3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8A2F1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E167D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FE15E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94A52E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C953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93DE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D893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8F50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771282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0521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E9BF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366EF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F0762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3F5440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5A9C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622FF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A0DB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2264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771283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F65F7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CD53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105C8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5E7AD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C4DA88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3EC7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A6580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F040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5DE03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771284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3982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5A92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BBF07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A9C61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9E09F3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472F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05FA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7824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1EEF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771285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D780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7A0C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C3D21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03CDC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GZ020</w:t>
            </w:r>
          </w:p>
        </w:tc>
      </w:tr>
      <w:tr w:rsidR="00036841" w:rsidRPr="00565285" w14:paraId="3439C58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487F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D5AF9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12D4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72EB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771286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BB48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E815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39F74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75789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2BF2BD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5AAA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C4BB2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11E6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B6F0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771287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3E27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73A8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80595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93649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E161EB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B01C5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F062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0FFF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CCB6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771288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28899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6888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6E37F9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45DD0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63388D2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A531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96B4E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ABD7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7B17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771289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403F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CAEA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28F97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A111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C8E17B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8C00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0AD7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FF53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33DD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771290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D2A1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7A4E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“Ouratea”firmifolia</w:t>
            </w:r>
          </w:p>
        </w:tc>
        <w:tc>
          <w:tcPr>
            <w:tcW w:w="2340" w:type="dxa"/>
            <w:shd w:val="clear" w:color="auto" w:fill="auto"/>
            <w:hideMark/>
          </w:tcPr>
          <w:p w14:paraId="0F26A8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91A99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65CAE4C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31A7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5E234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0D94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E00C6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771291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CA9C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E46E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F6144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1982B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AC4EC7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B8C2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03BD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99E3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EB674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771292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931F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1E5E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“Patrisia” eocenica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B0FC3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6D4BF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40641E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B0A1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63225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C99E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D326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771293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7393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F44D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“Remijia” tenuiflorifolia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B598D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5846A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C62E92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1B7C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C8834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625F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FC6C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771294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6DB34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754A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“Remijia” tenuiflorifolia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8C455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F0FCE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D9A063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99672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B283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7BA0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D45E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771295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2A8A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00B0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“Remijia” tenuiflorifolia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18313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C8677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82DAF6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EDC4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49C00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BE47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D3BF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771296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7141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EA06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EF97F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8D9F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9DA3DB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BAF90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94B8A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07D5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9730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771297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3DA7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596A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9469E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53052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5B6466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7E4B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C34AB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A441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7F98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771298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0A18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F59E0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5F63E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2C2C9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65AC32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B85F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82DC5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010E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9F31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771299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4BB6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AED9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9DC4B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3412C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51AA27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FEA4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FDD9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9D35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1E48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771300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C13A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4007C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hideMark/>
          </w:tcPr>
          <w:p w14:paraId="41BE20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5EFA1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11CF470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9D7C5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5ADE1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BA5E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C99B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771301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527B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5C27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07086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7E75C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D33D21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7E3EE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E4CBE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26F6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ED5A3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771302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4FEBC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8F68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7B0A9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F6ABF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1E6620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80FD2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1A25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0D6F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E7DFE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A57C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A26B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F0350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D2A11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GZ044</w:t>
            </w:r>
          </w:p>
        </w:tc>
      </w:tr>
      <w:tr w:rsidR="00036841" w:rsidRPr="00565285" w14:paraId="0EDC219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4C9D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C53B4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3D11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C742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771304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45AF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7BCC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A54BE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01B35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A1BB43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012C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E0DFB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73D3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8A76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771305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9E42F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08DA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8BCD7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98F5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23E120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3DE43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C220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7714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49D1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771306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0288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39A1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E0709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EFE70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GZ044</w:t>
            </w:r>
          </w:p>
        </w:tc>
      </w:tr>
      <w:tr w:rsidR="00036841" w:rsidRPr="00565285" w14:paraId="07F10C4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4674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3F609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E6B7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1DD9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771307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1D70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7ADD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28C6A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FE324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735D4C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70BF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16BDA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B541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9864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771308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5FB6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8FAAE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“Tabebuia” ipiformis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40406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9853B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FB795B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31C0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AA724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2DDA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26CC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771309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E807D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52F5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3AB4C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D9EC9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69A6AD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F7B7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A473C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D8CD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4789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771310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65D3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6E79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E43E4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DA2B8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42E0F1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00DC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50A59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24BA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03AD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771311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534C9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148A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013EB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73E18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BC849E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064A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A72C1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8099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8701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771312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52AC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A9D7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9CC74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38C63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FB9C54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DC7A0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E5790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3EDA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45EA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771313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4DF2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6E1D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B78D8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622CA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7C4163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D1DB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1DCE6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9120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A21A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771314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9DC95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66CB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8A00C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F1EB2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E4DBBA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94A1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8FFF3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3DEE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F9DD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771315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B741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613B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E4059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5BF13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3EF302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2571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USNM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27D48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Cohort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5051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1929–1930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59DF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771316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D90A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6A51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“Tetrapteris” precrebrifolia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7B8F9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sensu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E. W. Berry 1938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E53E7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019DB1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1A1836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F7FA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D5D48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EB972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B68BE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0C4F16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118F4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</w:tcPr>
          <w:p w14:paraId="457622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2425C40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5AF5D7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531F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E614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CA614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289-20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A68CC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41873A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BE5F8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</w:tcPr>
          <w:p w14:paraId="407A05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pollen cone</w:t>
            </w:r>
          </w:p>
        </w:tc>
      </w:tr>
      <w:tr w:rsidR="00036841" w:rsidRPr="00565285" w14:paraId="6883415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57DD0B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609E7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F17F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FAD22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290-20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00259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351F09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2AE4D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</w:tcPr>
          <w:p w14:paraId="73D25E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pollen cone</w:t>
            </w:r>
          </w:p>
        </w:tc>
      </w:tr>
      <w:tr w:rsidR="00036841" w:rsidRPr="00565285" w14:paraId="6CBC2C1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0E6D7A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8EFEB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3D03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AB3A7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295-20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936DB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389154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A5796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</w:tcPr>
          <w:p w14:paraId="4D345C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3144DC1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09F593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269C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3ED4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E74C5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993-20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0B6AF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0B84F4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6AB1F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</w:tcPr>
          <w:p w14:paraId="6DF6D4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0D8D179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39BB76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7CC75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C468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EDF19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FDFC9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474268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</w:tcPr>
          <w:p w14:paraId="59B976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</w:tcPr>
          <w:p w14:paraId="3B06C3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Lomatia preferruginea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GZ036</w:t>
            </w:r>
          </w:p>
        </w:tc>
      </w:tr>
      <w:tr w:rsidR="00036841" w:rsidRPr="00565285" w14:paraId="5CA9D8C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78CDE2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D67E3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9A05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0C4D4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A22C8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236B2A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</w:tcPr>
          <w:p w14:paraId="613D27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</w:tcPr>
          <w:p w14:paraId="022EE8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Lomatia preferruginea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GZ036</w:t>
            </w:r>
          </w:p>
        </w:tc>
      </w:tr>
      <w:tr w:rsidR="00036841" w:rsidRPr="00565285" w14:paraId="59A6BB0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7AEE5B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54A94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36A6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0A0A3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1211-20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DAD40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6A8BFC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76159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</w:tcPr>
          <w:p w14:paraId="0CA60F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36EB7F7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6C6271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7A1B5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AF37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9EBCC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1214-20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60B12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01D0A9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CF957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</w:tcPr>
          <w:p w14:paraId="44A2DC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371D52F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038704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B43E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6BD10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E2DE2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1222-20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148BC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</w:tcPr>
          <w:p w14:paraId="2E6A6F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</w:tcPr>
          <w:p w14:paraId="4442F3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</w:tcPr>
          <w:p w14:paraId="577178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4EE6BD7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055D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D524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DB8F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21BC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50F5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RP1_2002_94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D874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8052A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941DD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50938B5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0051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382E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5153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FBB6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8D79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RP1_2002_95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56989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CC7A3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1EA9C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DA2E37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554E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B7A3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FDCF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50482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0772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RP1_2002_150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BAD1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2FA1C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0281B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CEEF28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FE38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D717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BF88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D3E1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27E9F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B9CD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91696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28AAB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7AA92D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DB11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3415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3B47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22FD7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7A47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RP1_2002_54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282F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6A832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D9EFF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46DFFD2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CF75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EDE3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2BF4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3EE6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120A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RP1_2002_135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3AA6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009CC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300F5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39AADD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004C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86FA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540C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6953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A981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RP1_2002_57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E756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9E299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522D0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576D71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0AEA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D772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3DA2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A02A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839B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ED60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790CE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4D4C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06DF2D9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2732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D3BB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CB56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B186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8172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024F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6A11F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E503A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59462D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E59F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2D65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8F81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7786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6492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RP1_2002_153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6053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95E39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EC5CE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4AFFB1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A155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4BD0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8D35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3711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E9AAC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D6FE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8F94F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F7132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6E12A0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4183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5796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4741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B10E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88547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RP1_2002_58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26D3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88430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25877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674AE1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1634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DE34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9DF6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0815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2FA1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RP1_2002_59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409A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78532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BE475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B7EE51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486F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EFD0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0B7F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2CA9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61BF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RP1_2002_79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0A6F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17008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209C2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2B41DB7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2721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3697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5AA5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7FA4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E938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RP1_2002_121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5820E8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18D78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B565D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180B06A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88D78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5695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A96A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6E08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3DD8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RP1_2002_117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B810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34DC5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99EB1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40B7BB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0A5D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C413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3064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E93B6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3C317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RP1_2002_118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5B26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9D0A5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47C6A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5E62C77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795E4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5BFA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9A91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C907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3415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RP1_2002_119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342D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7BFF9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ADC3E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GZ057</w:t>
            </w:r>
          </w:p>
        </w:tc>
      </w:tr>
      <w:tr w:rsidR="00036841" w:rsidRPr="00565285" w14:paraId="1745234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E8C18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8FC8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FAAF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2144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5642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RP1_2002_25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3B51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AA622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27A42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2D2DE10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6614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1A6E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1527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8F05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DAD3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RP1_2002_110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F3EB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69C58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70DF2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539B72D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1E2B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7D46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1731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5D458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53C0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RP1_2002_137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0149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27FF9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29E07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GZ155</w:t>
            </w:r>
          </w:p>
        </w:tc>
      </w:tr>
      <w:tr w:rsidR="00036841" w:rsidRPr="00565285" w14:paraId="6894474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9271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1E3C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04D7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C700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5F70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RP1_2002_138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6066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F4014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85965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C37196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7F82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C5FC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6CBF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F503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A3C7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RP1_2002_143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39B7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64077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24280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559AE4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D5BA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5976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283F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2927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9D315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RP1_2002_128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E1D8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0478A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3A253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2DEEC4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C7FEA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5EC0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05A0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EEE3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8753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RP1_2002_144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79C95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D11A4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8EFCE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8745992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1BB9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9851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7CFF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55B4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FBFA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RP1_2002_81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C628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2FAE7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5F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E8326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C4AF8F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9CFA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3E01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CD6A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8B68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4059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RP1_2002_43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1B5E2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9B1F8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BA60C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GZ031</w:t>
            </w:r>
          </w:p>
        </w:tc>
      </w:tr>
      <w:tr w:rsidR="00036841" w:rsidRPr="00565285" w14:paraId="74DA2B3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33D71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2898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69D7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8EF0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B4F8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RP1_2002_154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A613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73621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29E10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81B38C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B7F5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57F5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6FA7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7C7C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C9F2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RP1_2002_23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77AD0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D918E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42199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409DEF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5DBA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C1FD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2377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A348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22B1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RP1_2002_24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1351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22FB7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9CA8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090D18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9BAC8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BDCB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3DB0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B2C4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2E89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RP1_2002_76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6FA0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85AD1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F14EB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667B4CE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C42B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BFCB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E903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2E99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D6AD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BC3D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89BBC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9BBB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24A1DF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4367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E5C0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21B6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061A5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22C0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RP1_2002_130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9521B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DF3E2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045D6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7AC8A8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6D5D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95F7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3F51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35B7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C7C6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RP1_2002_55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1A99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778D2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12C9D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Monocot sp. GZ013</w:t>
            </w:r>
          </w:p>
        </w:tc>
      </w:tr>
      <w:tr w:rsidR="00036841" w:rsidRPr="00565285" w14:paraId="637797E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14BCE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3993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E719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C5D6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BC86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276F3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85653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2BDB9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GZ061</w:t>
            </w:r>
          </w:p>
        </w:tc>
      </w:tr>
      <w:tr w:rsidR="00036841" w:rsidRPr="00565285" w14:paraId="1A30EBF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0B24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7F5E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4DB6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705B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67C95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RP1_2002_18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548293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06CD4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A2D62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GZ009</w:t>
            </w:r>
          </w:p>
        </w:tc>
      </w:tr>
      <w:tr w:rsidR="00036841" w:rsidRPr="00565285" w14:paraId="56475A6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1D807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A154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2C3C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1ED5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0FE5B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05E8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2A995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ECE2A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GZ067</w:t>
            </w:r>
          </w:p>
        </w:tc>
      </w:tr>
      <w:tr w:rsidR="00036841" w:rsidRPr="00565285" w14:paraId="4735A2B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6406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5731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0E2F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3D62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E957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RP1_2002_84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D0FA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01A08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1CFAD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863606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AF87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DB84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662A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8AEE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E66A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39D1E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D97E8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7ACB9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F431C6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751D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0688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A467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3376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4AFF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RP1_2002_60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3DDA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2E1C8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AD603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GZ077</w:t>
            </w:r>
          </w:p>
        </w:tc>
      </w:tr>
      <w:tr w:rsidR="00036841" w:rsidRPr="00565285" w14:paraId="7DF6634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CA44D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38D5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5DE5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38E5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FBC5B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RP1_2002_61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0BE5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B72F9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E3B0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A8EFEA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4C94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EA0B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D0C9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E007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A8EA6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RP1_2002_113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9F2D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E91F7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0DAF2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6AA4F7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CBC5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5263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B29F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94D4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9DF3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RP1_2002_101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995E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8C599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9733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EDA90B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B700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9007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6DA1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E50D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38C5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RP1_2002_64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F80D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23442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E770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6E1001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1ED82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C2F4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3897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0C91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4655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RP1_2002_98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3B04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C316E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F6F96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2009B6C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CD07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9C62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8A9E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F2F7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1DF6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RP1_2002_50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27C9C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195CD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0A2A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709D71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FB649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2EF0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C089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6F57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6B11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38FC5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D91BC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AF368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8D2240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8DAF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929E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C5A5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6FA3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2D683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836B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EAD1C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23225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1ADC065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BE11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A092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19CD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E4B1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794D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RP1_2002_35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AE02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7B571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6D455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8794AB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EBEF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4FEE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8408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56B6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B650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RP1_2002_36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3F6E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A8F56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7F2CB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5899CB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33B5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D928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FF8A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620E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C651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RP1_2002_37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3A18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D25E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C92C4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0CF9E13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4D40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C217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0F46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0257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D539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RP1_2002_125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202F3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63D4F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93122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474CA6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4190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53A3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BEDD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3F0A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9522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RP1_2002_77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6C1B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A6DA4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B3B13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C28F9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861D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35CE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4A9A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127A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E3D8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1E7D7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654CE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E7014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E9BC9F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0C33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1822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E8D9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E596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D5F3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RP1_2002_136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DA6B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74AB5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83259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4DBF2C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A0AA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A7B4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C534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751E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10D6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RP1_2002_69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FC7E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48D26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61092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2199FE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FC7F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B049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F1CE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8447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EC9F9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RP1_2002_141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80AE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4B412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4932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84BA56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178A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32C5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E048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3AE4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6E91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RP1_2002_142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DC537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1F4F1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CE5D5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5548055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1654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C35F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4040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EEAB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83EC0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RP1_2002_65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692F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0449F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3A03C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E105C5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01C8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6849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C82D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8B37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CFBF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RP1_2002_140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0156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56C19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F2A1F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0874F8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B274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23B4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CB35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C757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7B90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RP1_2002_73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0587E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DF20E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A1631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C49854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02F1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04B2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3DD9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DF8E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68DB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RP1_2002_45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A82C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6B4C6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03856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GZ082</w:t>
            </w:r>
          </w:p>
        </w:tc>
      </w:tr>
      <w:tr w:rsidR="00036841" w:rsidRPr="00565285" w14:paraId="4BF02DD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8A4E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E15A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6622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5982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EB92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RP1_2002_46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6EEB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A4E64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C7051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GZ082</w:t>
            </w:r>
          </w:p>
        </w:tc>
      </w:tr>
      <w:tr w:rsidR="00036841" w:rsidRPr="00565285" w14:paraId="66F930F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1B85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D38A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695E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5B59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48546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FC4B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4DBD9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14173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A13837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D885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908A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2678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E9D3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05193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RP1_2002_52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A0EF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D037B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A27F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844FD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A64A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8EE3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CC85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32E1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1015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RP1_2002_53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2077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793F9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2E8EA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5B15385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F748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B5FF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1C47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FF84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926C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RP1_2002_56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5330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E8ACB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DBA31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GZ088</w:t>
            </w:r>
          </w:p>
        </w:tc>
      </w:tr>
      <w:tr w:rsidR="00036841" w:rsidRPr="00565285" w14:paraId="494BB2A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1F94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A35B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FBAE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6AD7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CC0A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RP1_2002_51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C6E6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989D8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8567E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CB83C2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126A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96CB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1649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190E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35FF1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RP1_2002_108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D39C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B24E4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16A79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9130B7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E82E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3EAE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B007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0960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C7A5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RP1_2002_127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1C77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A0F00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C8157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0610123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AC08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C69E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BB87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44E6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3B91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RP1_2002_126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4FFF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8F761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5764A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48816C6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9719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C3B1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897B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4C84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4271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8323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RP1_2002_41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E45E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6035D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A2355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0AE20DC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2929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214B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5C5A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0331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4272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983A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RP1_2002_42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04C5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60D27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1B86A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GZ037</w:t>
            </w:r>
          </w:p>
        </w:tc>
      </w:tr>
      <w:tr w:rsidR="00036841" w:rsidRPr="00565285" w14:paraId="78EDFD0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3645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146B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6D1C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E40A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4273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80DB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RP1_2002_141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8037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EE3F7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A9ECB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4ACBBDA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1071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CDB7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F5F6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FD69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4274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BADE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RP1_2002_40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5E8DF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1D3E6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3900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25182C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380C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520F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1D98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67AE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4275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A1A5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RP1_2002_93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5DE1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9AE4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C44B1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35C790A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12D6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BD93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BD2E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A189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4276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3731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RP1_2002_156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8275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3DB44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DDCAC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0E6D7D9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05F6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CA47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2006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9A25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4277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A30C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RP1_2002_96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2071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2A126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B5888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6BF67A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7901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4007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792C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A943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4279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9C29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RP1_2002_155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5E1CB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25332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CB92B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873D1F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F8C9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4A13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C87A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13A9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4280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53D7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RP1_2002_91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7A72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07D6B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68CF3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35E5752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4A5C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D9D2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5BD3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D097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4281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657A9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RP1_2002_147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C1081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032DE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A91C9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36C44A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CB56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B3A2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73AD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DE34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4282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9FA5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RP1_2002_148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699E2D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44ADC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6EAA9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3BC4596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93C3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B506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C437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8765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4283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46A5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RP1_2002_149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394AC7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4CF98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B2B6B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GZ009</w:t>
            </w:r>
          </w:p>
        </w:tc>
      </w:tr>
      <w:tr w:rsidR="00036841" w:rsidRPr="00565285" w14:paraId="207AFF3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6A6E8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3E3A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6919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167C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4284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B66E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RP1_2002_26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BC95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CD287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3B20B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EF2016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99D37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771D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C2A6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849F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4285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E698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RP1_2002_103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758B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C8398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F8E3E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5DE1F1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2DAE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8A7B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B64B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6EB5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4286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42F7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RP1_2002_107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23E0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C5D85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ACFED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932C7D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5B07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300D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8525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FF77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4287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9A65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RP1_2002_116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3FE3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2F84B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A805B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7D4EF14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283D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C172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46D4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61D1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4288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9ACD9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RP1_2002_77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11C0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F1B19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DAE28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4AEBBA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8A9F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06D4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03EE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F36D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4289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C7EC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RP1_2002_158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8C99A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929FE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0E0A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GZ154</w:t>
            </w:r>
          </w:p>
        </w:tc>
      </w:tr>
      <w:tr w:rsidR="00036841" w:rsidRPr="00565285" w14:paraId="1B46311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6234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7F91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0A34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978A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9864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RP1_2002_102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85450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59E3B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26A83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FE8125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D4EF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E3C7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6664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2112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D7CF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RP1_2002_81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2ECD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0949F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0A909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A68A10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1597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623D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E316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E0B5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49D28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RP1_2002_66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2CA9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86A3E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EF865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349A60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AF690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094A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87B3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F765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0FCD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RP1_2002_115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547B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619F9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D7F2F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0E9D57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735C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A3C0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266B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F9E0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3344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RP1_2002_79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C7F1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39188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139C9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0B2BC3B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AE37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8C6A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DE8F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52315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EE75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RP1_2002_120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16AF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15BED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EA215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D044DC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FF7C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58F9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7B72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F38B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2DB6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RP1_2002_86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C4DE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79C09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83825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448BAC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92801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D3B5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DEA1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D3D4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946E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RP1_2002_30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605F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F293A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BB6F1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800ADE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3187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152C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4982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2B52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3109C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RP1_2002_31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55B3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5C640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194E4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9CF6F0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1CC1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3351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D4E0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BC620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C73F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RP1_2002_48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DEC9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5E487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B215B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GZ154</w:t>
            </w:r>
          </w:p>
        </w:tc>
      </w:tr>
      <w:tr w:rsidR="00036841" w:rsidRPr="00565285" w14:paraId="13B61D0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E25B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D535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78D0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EDBB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4113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RP1_2002_151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A711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84B5C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E216F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28F5739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C847E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FC39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45BC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25DE1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AF4A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RP1_2002_89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DC5B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9B4A8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2B01A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78D0D96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6078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0B9C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6D65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CD59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EDDF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RP1_2002_90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ACD6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7BE6C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F436D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487CA2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3230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6A03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0855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B671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2F58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RP1_2002_152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7593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9B46B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9873E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08719C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62D8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1EC8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0B23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4C0F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EA26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RP1_2002_129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C3F4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29922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7BE74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16AFB0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F5B1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9BE8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3994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F95A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2223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C119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00473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5CDC0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6E2D2B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02DF5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2FBF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D0DF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2644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317A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RP1_2002_145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0306D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CF4CC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66189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A47966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6BBDE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596A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540B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4605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95EFE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RP1_2002_38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555A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17036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8F140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C58C03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62CF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AC39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23B8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7679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27BC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RP1_2002_49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E7045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42D8D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29D6C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GZ105</w:t>
            </w:r>
          </w:p>
        </w:tc>
      </w:tr>
      <w:tr w:rsidR="00036841" w:rsidRPr="00565285" w14:paraId="3EB455C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D219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292D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C168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D1BF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B601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RP1_2002_49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6E8D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44883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CF1AE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677F66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4CAF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E38E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E4D1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47AD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E224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8FC2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82586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298AE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GZ112</w:t>
            </w:r>
          </w:p>
        </w:tc>
      </w:tr>
      <w:tr w:rsidR="00036841" w:rsidRPr="00565285" w14:paraId="5CF45D0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356D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AEAA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DCD6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262E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DE66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0103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CE704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597D5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GZ112</w:t>
            </w:r>
          </w:p>
        </w:tc>
      </w:tr>
      <w:tr w:rsidR="00036841" w:rsidRPr="00565285" w14:paraId="53BB47D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A16B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AB89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BAAD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A501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C2C66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RP1_2002_85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5E5707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BC03D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8F82B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0FF4894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BF19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4BF2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A22B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737C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6D82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RP1_2002_88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452265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3A6E9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5595A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108288D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4334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3DEB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70E0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6E92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ED0A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7C5F4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04E6C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BAB95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5A8030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C773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9470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A883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CE35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EE93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RP1_2002_132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97CB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26895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14601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1D3126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89CC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6B05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B87B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556E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726C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A657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276B9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FB6C5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4F4D4B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769B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3703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7E61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7109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8D3F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RP1_2002_159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CB57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5D9E6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368C2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7977A41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F91E2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9F97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7CE1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E8CA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A242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RP1_2002_39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0E1BE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F4D63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6EBA7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3AB72E5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DEA6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A933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2728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3774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758D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RP1_2002_32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B13F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CD1C1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60938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E00330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79E2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045D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78F8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D3A1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F67F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RP1_2002_123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85F2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1BC5C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22419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C72A16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B1AE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8A63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0F7E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86EA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E5CE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RP1_2002_99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5424E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BD3CD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78DF8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8C9BD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A5F4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91AE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E271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1AB6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5C74A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RP1_2002_62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8962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68979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30318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26C56CA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67DC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707C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5CFF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D0D1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FFEE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6EDB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AF066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38EC2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70EC656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E6C8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9CD0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F6F6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5B2A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581D0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020C1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39C3B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BAE83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A04320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FA7E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DE5C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9CF8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FFCA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0D0C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RP1_2002_35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AC3D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DC65D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DECA1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6CF061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004D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9F68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6FA3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D441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F110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RP1_2002_20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F03F0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5216D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E84C6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Cunoniaceae or Juglandaceae sp. GZ051</w:t>
            </w:r>
          </w:p>
        </w:tc>
      </w:tr>
      <w:tr w:rsidR="00036841" w:rsidRPr="00565285" w14:paraId="501771F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28DA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5135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8369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6708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AC4A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RP1_2002_21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2C2C0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45968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4FB84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63A8879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7C5C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EB50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7CFF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6824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4188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RP1_2002_139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1AA3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AECDB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BA2E7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GZ115</w:t>
            </w:r>
          </w:p>
        </w:tc>
      </w:tr>
      <w:tr w:rsidR="00036841" w:rsidRPr="00565285" w14:paraId="3E5F252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36604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D3AD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BE7B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09C0B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6B10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RP1_2002_80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5EEB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7888C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C8FA9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6A055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2005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8F61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9BA1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8E67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0169A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2A62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B1F07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07B56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D8FB80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09BF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1477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4507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2D91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3A9A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5175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6063C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85E87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3CFFF0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D92BC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4725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6594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0698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1841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RP1_2002_92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A04B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672EB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1BDA7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GZ057</w:t>
            </w:r>
          </w:p>
        </w:tc>
      </w:tr>
      <w:tr w:rsidR="00036841" w:rsidRPr="00565285" w14:paraId="26EA21B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771F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065C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2121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024C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3541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RP1_2002_67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2FA7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74AE7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F95F5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9F2AF2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1C80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6D89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3ED1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FCC0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7536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RP1_2002_146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A758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0F567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18D04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E258DC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35CF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6CB9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2574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F987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C3DF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65F52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1E18D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FF38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1A52C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1BC40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06B7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A836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4647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4497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RP1_2002_97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671E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61AB5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9AD1C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5AF4533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9E662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550A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78CA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01F4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09E7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RP1_2002_111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0558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92020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07E5E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45FD8A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2840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3FC6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BE08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6635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1FC3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RP1_2002_87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8A64C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EE33E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EE28D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0E9A4D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07CB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1D5E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B0C6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CB0D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3DCED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RP1_2002_29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7EF0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9DA64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A4415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6CA28A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64A5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3B00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93B3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5DB4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D9A4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RP1_2002_28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76FF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6414C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231AD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712ABB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85FA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F6B2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1B6E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7A7D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2D21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RP1_2002_82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7C7DD1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1D0BA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FA1A3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198623A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51EB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C0FE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FEA8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5858C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69FF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6994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D82F2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39B57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8FAA7E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11C4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B533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8CED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8076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058C4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RP1_2002_157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8480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E4401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1F898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627D6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307A9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108E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3C49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E032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8F56A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RP1_2002_74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F7AD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DCA96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0052B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5D44645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70CE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B688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9C06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BBCF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0468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RP1_2002_75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3AB9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0E192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8C233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00A15A8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CAFD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656C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01A8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5AEC8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4846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C01D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D31D4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A629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30338C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91BCD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B337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770C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18D1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32F6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1F11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600A9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27D7B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51F0F9D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A5BA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EFBD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3862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1661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9D5D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0C05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8437E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0463F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84C6A4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AD2B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6061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97E0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9476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9851C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RP1_2002_47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42A7B5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6EFF8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F248D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GZ009</w:t>
            </w:r>
          </w:p>
        </w:tc>
      </w:tr>
      <w:tr w:rsidR="00036841" w:rsidRPr="00565285" w14:paraId="1095A935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961A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7C0D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1E1E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7751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8FAF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RP1_2002_68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45A0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031D6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7E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2ED9C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51D48F5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8919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B400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8A98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F930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B535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RP1_2002_27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5C1BE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4C60C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CE896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8C3E44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8CA3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6FE2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5F08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E597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E687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RP1_2002_124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E70D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9F580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A4FF7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0AA11C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18C4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3E98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7832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41F6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29016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RP1_2002_70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C635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AF295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76D8C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8061EA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77A3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C675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979F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E06F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1C47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RP1_2002_71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F6A7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F7E99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6C96A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0E0FB9A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DD231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AF9C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232F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D1A7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184F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B5CD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58696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75409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FF90E4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5277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CF94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6EB9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C8B9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981A2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RP1_2002_83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54E0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C3211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7C447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5D465A9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A502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6639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BE18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BFC5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0FD8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2E86E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9EB22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C950D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3C9475F7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0DDE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19A1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54CE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94A7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D9C6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RP1_2002_1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99B9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25D78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Villar de Seoane et al. 2015: fig. 3d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6D536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7548C11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7E64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D66F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6D9D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38A3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EB5A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FE54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3EF30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A14A6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GZ018</w:t>
            </w:r>
          </w:p>
        </w:tc>
      </w:tr>
      <w:tr w:rsidR="00036841" w:rsidRPr="00565285" w14:paraId="4D65B8C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2419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F7BE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4AA7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FA23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E22A5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22655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3A93B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E52E6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16902F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6E76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C4B5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761D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555B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A19F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66F9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2788D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5D903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GZ096</w:t>
            </w:r>
          </w:p>
        </w:tc>
      </w:tr>
      <w:tr w:rsidR="00036841" w:rsidRPr="00565285" w14:paraId="443479D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A3D5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3E03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06A3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C6F4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AD58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2BA4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8410D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29D36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3466D9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334C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040B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46B1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198A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D35F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1529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CF5A1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62EFA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Monocot sp. GZ013</w:t>
            </w:r>
          </w:p>
        </w:tc>
      </w:tr>
      <w:tr w:rsidR="00036841" w:rsidRPr="00565285" w14:paraId="541CDD8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E704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9580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6564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C883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7904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A58C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C0274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53C44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Cunoniaceae or Juglandaceae sp. GZ051</w:t>
            </w:r>
          </w:p>
        </w:tc>
      </w:tr>
      <w:tr w:rsidR="00036841" w:rsidRPr="00565285" w14:paraId="2293788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6B8D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32E5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A4AB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45C3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95DFD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5C960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9978A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59FE7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89E603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E82AB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E908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02D2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5422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B484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4BA9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AA5B6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263C5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968469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DE7F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C05B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7F31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92F0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307B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009B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D5B52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37BA4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311C8B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6860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3E71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A705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9805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E1D13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89EA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1ECC8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3C978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E48534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4E59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C838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324B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7784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82F79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6198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B2162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AC68E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A77A48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AE73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7E9C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3532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CE17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6F4A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9927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08F4F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F51D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GZ111</w:t>
            </w:r>
          </w:p>
        </w:tc>
      </w:tr>
      <w:tr w:rsidR="00036841" w:rsidRPr="00565285" w14:paraId="45D194B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EFFA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776A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3584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30D5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8B5A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259B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9DB5F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FE16A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09EDBE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423A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B8A4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9E49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6B8B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CD3F3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3E2B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</w:tcPr>
          <w:p w14:paraId="3E04FC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0657D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“Cissus” pichileufensis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GZ017</w:t>
            </w:r>
          </w:p>
        </w:tc>
      </w:tr>
      <w:tr w:rsidR="00036841" w:rsidRPr="00565285" w14:paraId="073E597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966FE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501F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D910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5D58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91162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0480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6BC41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1B59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943F3A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FAC0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A5ED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9A74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71A7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36D0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7DB43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1A730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5FC40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5EB9FD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E61B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BF26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2ACC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008C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1145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AAA9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0421B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33290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44C989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5FA7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B3C7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FBFC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1E8A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A33A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1238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50CD6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89702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92B9C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9873C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171B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7E76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8A0C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17E3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7B2B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138F6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15EEC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508475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EE59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D9D8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443B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B075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E9FD7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2883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E549B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EE5E8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090809E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A56A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0431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EFFE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126D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F198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6F91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238AF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3C3C9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9E8A5D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7184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E738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5CAA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FC26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6F20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2D82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9F4DC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1AC4B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96A609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2E5F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0DE0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7A08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922B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AC6F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442E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CC69B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A5852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4C50688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10781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F0A7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65FA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4003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FE5B4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460B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C3945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C3019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GZ045</w:t>
            </w:r>
          </w:p>
        </w:tc>
      </w:tr>
      <w:tr w:rsidR="00036841" w:rsidRPr="00565285" w14:paraId="2C1EB57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C6A8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4115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F286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1FBE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E331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DC40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BA10E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CBC3A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6087DB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24A7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4114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B2BF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77F2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99B47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06DA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2EF8C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AF221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75E5F7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CC66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7A52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C66D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5E77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0E02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7D72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2A000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F37B6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EE022E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A8254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E4B9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ABBF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E457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ECE2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AC7D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053E2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D144D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AE39EE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A928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7A22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7CF2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62C7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79C0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CDF1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3BDAC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E7D60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C159BC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5390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E9F1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F260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631A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F28F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6F7F6A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63774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881F1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1DC553E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0632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C979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4A17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82E8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2DE1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3B4C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EF020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D1DDD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77C0E0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3097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3356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8CB7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6FD1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AD541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318B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1CA98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44ADF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7D573A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D3368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4872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4F97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780E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E11F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D87C1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C172D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0285F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97335D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2C307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F4D2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4AD8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F5DD3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98B8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EC66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63319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15BCA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293D81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E611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4256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F674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E08E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CA4D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D14DE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4B8AA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B84D9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5AEB55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D5EE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353A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0D74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2ED3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7446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50D062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561D7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598E5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6F70CE4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6FD9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E660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0933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0E70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F202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6262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077B1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ADF31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499FF27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A70A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5D23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1CBB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48E1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0804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9990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45412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8636E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2175A96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824A5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F5BD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6A89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1BB6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3005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5F02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AF1A5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36053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GZ155</w:t>
            </w:r>
          </w:p>
        </w:tc>
      </w:tr>
      <w:tr w:rsidR="00036841" w:rsidRPr="00565285" w14:paraId="7F3143C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F07A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91E5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1572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D516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C81D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2EA1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30781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2089B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FC5E23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02CF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E0A0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7262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2CEE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BEE2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FBA3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4C0DE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63163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ADF391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83E2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A81F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BA8F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2AAF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9A50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1BC4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25733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65E4D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6311AD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9DD4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E3FA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0B38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8C63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CD6D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E841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32D58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DA822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5A05CB4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E034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49FB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5156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67FD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6376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52CA93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08DF6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1411D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1EEC9E1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B5541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CE41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B61A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2F6D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29498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9D73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874EC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896DE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370512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6794A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372C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AB8F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A02E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24C2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369A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BDDE8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B35A1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55D3BC4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E53D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8565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A2CF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0E45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8E34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8F06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E0BBF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3B79B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2FDB9C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EAFB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C927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EA2F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3D53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BBAB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RP2_2002_s/n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B144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19120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7A729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09CA6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CC23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748E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956D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8D73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9270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E706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BE5E3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D47A5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3DCAE52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B8ED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7D3E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C2F8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2BE01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59DB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RP3_2002_42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348C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3003A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AC9E1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F0CF21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BC686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2B5A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480E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62C5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4C66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RP3_2002_213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0158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B9CEF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E9256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E4C8EC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B15A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EF15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086F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A621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7234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RP3_2002_227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5CE9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8688D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E1B74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Malvaceae sp. GZ026</w:t>
            </w:r>
          </w:p>
        </w:tc>
      </w:tr>
      <w:tr w:rsidR="00036841" w:rsidRPr="00565285" w14:paraId="430B1B5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0EEE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E4FA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66A3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A4B2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70EE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RP3_2002_329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6AA0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D9B44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88DCD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0D70F3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C2463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08D9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88D9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1192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1F24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RP3_2002_332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D569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A2FF2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C7A09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6A2E971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6F49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5D1C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2E11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5B30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35FD9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2D45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6C42F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F68FF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F025CD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8661F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D701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6D11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4FE6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640C8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RP3_2002_99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E5A45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81CB0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AD1B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CC786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B0BD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5F31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E973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F81D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8010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11A3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BC5B7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B2552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0EA8765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330A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2725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CEA9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384C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AE5A4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RP3_2002_179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D2ED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4E46D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A3718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B638EB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D157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11E1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FD48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D9D8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C50EE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C80B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06F58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AAF1F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82A94F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6769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4973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E7C7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D027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84FE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RP3_2002_130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218CB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C460F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6C9D6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173681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A214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0248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B4F4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12FB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3803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DC54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19B66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1BE6D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F7FCA8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6CA9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C08B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A9C9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9771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D8F8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RP3_2002_89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B9C5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6EC46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14A6E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7E246F9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8A47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D3E6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3ED2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2171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0742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RP3_2002_110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8170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BBAC1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6A4DF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740731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6D9EB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3E43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A373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8C4B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4817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RP3_2002_48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C454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0ED89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3B58F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31CDD8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8B7F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A4B5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E1D8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044DB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AE14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RP3_2002_117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630E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C3B57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B9A22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0A10F0A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6C4A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78E0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3A33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E2A1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E6458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RP3_2002_211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99B7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624BB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A3624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ACD23B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ECA4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6297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6A5F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FCD19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4577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RP3_2002_190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F834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E09F5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2072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3C0340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E05B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2EC1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BD94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F24D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9A2F8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RP3_2002_151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3542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255E8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4B30B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6D1B597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9A00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06EC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AC2F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AF35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B5AD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RP3_2002_259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D0DB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D8A94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86B72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C55E0F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D435B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10BB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FEDD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745A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D015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RP3_2002_298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FD3CC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B4D77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5FD95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E1904C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A492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8B09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FB16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AC84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66F7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RP3_2002_236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3F81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955DA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D9A93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5301D7E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D9A6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C902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77DF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D7E7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C647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RP3_2002_288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B53C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4CF9F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C389D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45ABA01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C3DE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29A6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D550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8E00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AEFF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RP3_2002_113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7BE8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D8A88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6A8D2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3B571F4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28A2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F9E7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3190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6F47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1861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RP3_2002_193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6752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FDF99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021CA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3E82A1E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858DB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DD90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0A37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09FB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FE3D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RP3_2002_142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287D3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FBCFE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07D35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0B47533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8A98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0B2D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DB28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A16E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91E3B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RP3_2002_71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EB15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0B134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93C59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489A38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509F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1598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8031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E624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1404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RP3_2002_258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1055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5B55E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9FE86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A01ECD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5375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DF86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2D08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9AE8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DE70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RP3_2002_164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7D65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DB699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123EB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3A6C4D8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E80F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B8FC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C153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AF53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34FB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RP3_2002_66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9B96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8EE0C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F73D9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6CD141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E642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98C7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2A85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5D6B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E301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2BCFD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74440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06391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604301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89D9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7B46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5316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A3E8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2CA4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3AE62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40724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11F3A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81DDAA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B6A5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F309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BB75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A5EF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E525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RP3_2002_63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E93C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9B7C9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AC08E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1718ACD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5A3B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B1CF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7C8E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7F77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1E6D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RP3_2002_132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664D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3C74B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FB753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0EB909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AC45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F3D1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C212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39A2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0F95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DDB0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CCC39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1C295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88AD25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163B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FB77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197B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9E2D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5764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RP3_2002_241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BB67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F7A8C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B773D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GZ096</w:t>
            </w:r>
          </w:p>
        </w:tc>
      </w:tr>
      <w:tr w:rsidR="00036841" w:rsidRPr="00565285" w14:paraId="52D34C4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B336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326A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3A66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6F51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9E09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RP3_2002_302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CF48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F151A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7ACFF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67B617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2264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75CC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2C7F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3146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63DB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EBD6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5917B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94210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BC123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56A7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7375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7EC8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DECF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C8B5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RP3_2002_160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F1A4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0427D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1D0C9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DA4B9C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1497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F3FF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A478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BEDC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186F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RP3_2002_209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8865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69F2F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3E61A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0F35E16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7848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77F5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0194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9C48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9045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B662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AF2C9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F2450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1B75241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11590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60D4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C600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0F31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F681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RP3_2002_186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E076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D2022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D005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GZ101</w:t>
            </w:r>
          </w:p>
        </w:tc>
      </w:tr>
      <w:tr w:rsidR="00036841" w:rsidRPr="00565285" w14:paraId="51127C5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F76D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415E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CA14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87C6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CE69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B93A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414E7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111C0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A481B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D39C6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8086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C4D9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FDC1E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9525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RP3_2002_111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6D76F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1CE25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C830A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DE6D8B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4423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04D1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D7A9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9009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B8DB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RP3_2002_127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9C956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C0666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C8E65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5ABE1B2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1450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549F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7A79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A679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81FD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RP3_2002_168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DC2E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BEEDB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55C23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1432D2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25CF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A419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70DA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876A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F1923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RP3_2002_216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26ED8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17DB3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E6419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443554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9290B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A1E3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924D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B478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704B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RP3_2002_118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30571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2EECB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E08D7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2099DA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2A8E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ABC5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CAC9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A8A1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4F7F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RP3_2002_235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D1C1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10479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3AAFF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0C42A36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F101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CA72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A23D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2B63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9441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2A645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FCDF0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A7DEE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A2CE4D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3847D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CD20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6AA7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A1C9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CBB0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RP3_2002_126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3797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FAF4F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39BC6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A60DA1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5326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EA91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E2D9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C9C2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3096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F0AE7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05DE1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CA754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C9950D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9B4A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96EE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409E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F1D83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44CF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RP3_2002_250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D306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6AF80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5E1A5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E9EA2D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BF25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100C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B7B8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32FF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6FD2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RP3_2002_251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F085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A502A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08A8F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FC820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6DADA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FDD8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765B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A5D6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2F44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D5E19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E05E1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2ABB1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6DE892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A049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2AAE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66F6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1766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CBB2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87D6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F4D6D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872CA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C4D290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3FC4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5AAD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CBF2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1ACA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E738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RP3_2002_270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26296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B28EE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C4FCB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419B7B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2B53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3A8E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806D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EEC0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6B16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RP3_2002_317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5618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0E58E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19109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GZ083</w:t>
            </w:r>
          </w:p>
        </w:tc>
      </w:tr>
      <w:tr w:rsidR="00036841" w:rsidRPr="00565285" w14:paraId="243987D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9AA0C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B8D6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FF68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4E6E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E8B7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RP3_2002_176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C5A4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F571C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BDB39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42595AB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1D20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7BFB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5D9F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B986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685E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068A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FF9E3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0986B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0D3356E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F9ED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2B85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A5FA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81E9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DCEE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RP3_2002_144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BEFF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76952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E9FA2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65538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9983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52FC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9C85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C0D0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0047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RP3_2002_325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D67A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E2150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F20BF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79C962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5595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4CDD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DD11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0428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880F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B7AC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07152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672A7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16CF7A7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3A1E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AB53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9C7E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B350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296F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983C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74C03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A3C4F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79AF58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9A0A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83B1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3FBA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ED39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C338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RP3_2002_79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4CAA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D2AFF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59BDD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BF5983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C9DC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27F3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AE64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577E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9D16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RP3_2002_507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77B4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05888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F89FE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0C8A1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DD71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6222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CDA3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FEA6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437B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RP3_2002_167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D9C7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3BD51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0DCC8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GZ157</w:t>
            </w:r>
          </w:p>
        </w:tc>
      </w:tr>
      <w:tr w:rsidR="00036841" w:rsidRPr="00565285" w14:paraId="41306E6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197E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16C3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58C3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6039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C9B1E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RP3_2002_508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DE9F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89D3D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33AC8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13EF6D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0961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FDC2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2E6F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7E2A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2943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RP3_2002_253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F1B17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D5D44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E0E2F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6B429E2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915C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A76F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6E70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CD6C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CF0D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RP3_2002_81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41F9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DFEBF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10296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262CAC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BA11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40A1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842D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DD9C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5B7F6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7ABE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8E5DD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57486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D51121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30AB3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9222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4E1A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519B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C5B6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RP3_2002_268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0045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6708B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69500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F713C7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A3094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C6E5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5043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4701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244F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RP3_2002_269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0247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C6EE1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4D94D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752E36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2A5C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1E2E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F307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75D4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553E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5937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9B77C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F42F8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055BA10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EB80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B149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6408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94C5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6566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254E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F523B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0B546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4773F9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3D9D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C2B4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95D8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A048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01798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RP3_2002_244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36E7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96B1B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D17C8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7D12AE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D066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F8BE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A951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9E4C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4EF85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D00A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F2270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741F1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0796F87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677C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2762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FC83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4617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F275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RP3_2002_240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98CDD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C0D0A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B61F2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GZ034</w:t>
            </w:r>
          </w:p>
        </w:tc>
      </w:tr>
      <w:tr w:rsidR="00036841" w:rsidRPr="00565285" w14:paraId="4C122CA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C77D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1BB4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F4B0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18CB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E523C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RP3_2002_192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E7B2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AA83A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2D478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Cycad sp. GZ005</w:t>
            </w:r>
          </w:p>
        </w:tc>
      </w:tr>
      <w:tr w:rsidR="00036841" w:rsidRPr="00565285" w14:paraId="2B83501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4733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7FFD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256E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029F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B2C7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RP3_2002_238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945F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9333B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D7639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D36057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A482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203A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6D26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769F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C562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5645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AC677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ADAF6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A62DAB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7B9B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0ACE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A6CE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4C41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7A2F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RP3_2002_128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8EB4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B9D4B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C5B01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A9AC47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6C91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1B21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E6F9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0E04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DE36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RP3_2002_67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DDDB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14D4C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D838B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GZ086</w:t>
            </w:r>
          </w:p>
        </w:tc>
      </w:tr>
      <w:tr w:rsidR="00036841" w:rsidRPr="00565285" w14:paraId="7097C8A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7078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DBF8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DB65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CB50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DB80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RP3_2002_237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D919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FB8E9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3F09B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GZ144</w:t>
            </w:r>
          </w:p>
        </w:tc>
      </w:tr>
      <w:tr w:rsidR="00036841" w:rsidRPr="00565285" w14:paraId="49A55BF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F942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7FAD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3012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4AE3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F54B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RP3_2002_175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500F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87FC6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8FE2A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9367F1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C5D5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9097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0007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312B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52B4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RP3_2002_137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9EDA5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CED92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118A3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GZ033</w:t>
            </w:r>
          </w:p>
        </w:tc>
      </w:tr>
      <w:tr w:rsidR="00036841" w:rsidRPr="00565285" w14:paraId="4A5E6A6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B6F4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BD1D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2325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859EF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35CD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RP3_2002_201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22FF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DAD55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DC85B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“Phoebe” lanceolata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GZ152</w:t>
            </w:r>
          </w:p>
        </w:tc>
      </w:tr>
      <w:tr w:rsidR="00036841" w:rsidRPr="00565285" w14:paraId="23C5B43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2576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52CC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71EB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54D4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70E7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RP3_2002_320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6208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9EF33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8A743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5111B1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9F09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3B7E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6999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36A1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D616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RP3_2002_226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318FB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06954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3CA5A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7EA5C2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48F4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E840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0F73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BBBB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26BA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DF4D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F9DC1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209AA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469BE04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DF25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A13E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DC46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87A9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78B14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RP3_2002_82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8F7E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4E805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41863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08DDC41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F8E5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7EDA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9356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6749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6C12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RP3_2002_83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FE8C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06DEC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14B1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GZ103</w:t>
            </w:r>
          </w:p>
        </w:tc>
      </w:tr>
      <w:tr w:rsidR="00036841" w:rsidRPr="00565285" w14:paraId="34631CE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B7AD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7F1B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5DBB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0FEE1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28DD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RP3_2002_124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D1A5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CCD3A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84684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3A0555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9577F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B074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6F47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11F6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1E27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RP3_2002_123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DAEC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8A20A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B825F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68DC7E2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F5D4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F838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98F9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B4D9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213CE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E441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BB3E9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01AA2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B1992F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DF9A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4334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3533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000C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F870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0DA3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F4447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96D24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663576E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275B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FD8E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5E04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D341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8043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RP3_2002_321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A23C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30868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4A0C1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2DE8A0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1F76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1D6C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C985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25A1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BD61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5E13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D190C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FCD7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BCBFAC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625C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7618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9DED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B038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F6923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RP3_2002_64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7FA0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E4B7A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09EEB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C31B3D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601D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68D6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E994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E3BD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FEF94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1EBF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792E1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8F438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F5F3D8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CDA2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DD80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8ED2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E24AC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F6CC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RP3_2002_153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0B5A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09673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6D549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31D0C09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3C82F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D011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4528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62F69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F8CD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RP3_2002_266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FF16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0EAC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90AE3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6A03571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79AB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A54E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BB80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4261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98C5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RP3_2002_40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2DE0B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B6A4B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7D824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6452AA3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31C6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A0D9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B3DC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315C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B3BA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RP3_2002_41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FC54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53D08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1805B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Monocot sp. GZ013</w:t>
            </w:r>
          </w:p>
        </w:tc>
      </w:tr>
      <w:tr w:rsidR="00036841" w:rsidRPr="00565285" w14:paraId="55ECF20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5834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F53B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F79D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5A4E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86CD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RP3_2002_219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80DA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F419A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2C18A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AF86C4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0ECA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83D8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09F0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6E4F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7DE9A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RP3_2002_105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DBEC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D19B0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DA340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GZ132</w:t>
            </w:r>
          </w:p>
        </w:tc>
      </w:tr>
      <w:tr w:rsidR="00036841" w:rsidRPr="00565285" w14:paraId="00132E3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5FC2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BB64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FBEE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F388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D9AA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RP3_2002_510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5F30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DC3AB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69292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D84ECD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E146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52F3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415E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DBFE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D0BA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RP3_2002_78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8A9F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70D86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CDB20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GZ023</w:t>
            </w:r>
          </w:p>
        </w:tc>
      </w:tr>
      <w:tr w:rsidR="00036841" w:rsidRPr="00565285" w14:paraId="371DBED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7E2A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3248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19C6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DB07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ABF7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RP3_2002_198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4253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58073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BE83A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13F0561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2F89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CA8B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6527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5AC47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48D1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RP3_2002_86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9A5C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5E4A9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0533A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67E1D3C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2494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72B3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68B2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8520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44F04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5EB3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A19B2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6CED5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FC56BB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87A8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5843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2E72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E8C7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229C0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RP3_2002_189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CE9D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F7286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795FA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5EB5179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C222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A8B1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B86E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7D2D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5646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RP3_2002_203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DC02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D6286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7DEF0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04F0B50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567A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AC5C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642E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557D1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1539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RP3_2002_263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52F7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BEC8A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C9BED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A5F702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15CE6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1578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B81B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00787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F1F8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RP3_2002_264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C8BA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BBA74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B0783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ABAFA3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A5F64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9FBA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B805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8AD91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A78F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RP3_2002_84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33D4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75BCF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82D3E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GZ145</w:t>
            </w:r>
          </w:p>
        </w:tc>
      </w:tr>
      <w:tr w:rsidR="00036841" w:rsidRPr="00565285" w14:paraId="53AB2CB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1CFF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8EE2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A164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8E73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F61B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8A43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947FB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9351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83B763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DE3F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4313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551E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7EBB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F202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60A7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30461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A1023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F8F35A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C334C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0555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B718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28C6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8608C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RP3_2002_199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FA1F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8A5C2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A1E82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18758A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09E1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11F8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84EF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EEA5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4325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RP3_2002_145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F834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907E9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F927B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3B8F47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6091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B11F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2126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BDF15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8414E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7D51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EA5FA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076AC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34DDF7F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86A4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4FD9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53AF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787B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1A70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RP3_2002_178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5F66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8EF9F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BB75F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74344E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7DA3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FE11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EC5E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FE6F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144A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RP3_2002_376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6851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D1B95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64C46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0A62D66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B68C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28F6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8EAD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99E6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1FB8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RP3_2002_95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FB4E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7F33C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96172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297726F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C876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6C61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D691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A2EC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4BC6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RP3_2002_174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20C01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1AC4B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9E175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C8AD2F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1EF8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36AC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89AE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E506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27CD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RP3_2002_108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06F1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27AC8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B6B40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568BBF5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CC6A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152A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108B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B8E5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5919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RP3_2002_255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2C69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0E78E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E64A7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61B4B90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3736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228B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4275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AEDA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0B9D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RP3_2002_513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A4DF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E2418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9B9A3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5F001A7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2C16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5E1F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E340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3DFB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D78A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F7E9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5D7E8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703FC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C1FE00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03F6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14CA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AFDC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9BFD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63B2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RP3_2002_60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4CCF57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968A2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E263D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78BF480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E1AA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5DBC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02A1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E826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0D01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RP3_2002_125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0FFE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695C6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AFA8B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GZ093</w:t>
            </w:r>
          </w:p>
        </w:tc>
      </w:tr>
      <w:tr w:rsidR="00036841" w:rsidRPr="00565285" w14:paraId="4BF28CE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3B88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F6C4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D51F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1CC8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3DC5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BF9C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FE04E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B3E9B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9BFF35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1548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8744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6B0F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3354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3A89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RP3_2002_215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4C749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C4D8E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6605C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EBC2CC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E746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8CF8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2491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EE5EC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A106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RP3_2002_260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D7EA7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EE357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2A6A9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765711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0DA5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80F1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B34F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03B7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9416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RP3_2002_261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62ED2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D3E5D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C8F0F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B2626A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B170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3C82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655B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6C9D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FF23C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RP3_2002_262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1619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9D61E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65377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2FEB1E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A541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C57F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B776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446C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3065C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61F57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B72A1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7BB99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GZ072</w:t>
            </w:r>
          </w:p>
        </w:tc>
      </w:tr>
      <w:tr w:rsidR="00036841" w:rsidRPr="00565285" w14:paraId="7A2B85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FFCCD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554F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E971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AD58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E2E5D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3B679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A6F43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96B08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03CDD0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BA3E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F22F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0318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CC00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47D3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RP3_2002_230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89A8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B075A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42A27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1F03091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F889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C658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3B97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2E24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42896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RP3_2002_195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41CDF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2C749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26670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“Symplocos” commutatifolia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GZ153</w:t>
            </w:r>
          </w:p>
        </w:tc>
      </w:tr>
      <w:tr w:rsidR="00036841" w:rsidRPr="00565285" w14:paraId="69DE735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80E8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6985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432D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36BE34" w14:textId="10BE9692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2BBE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RP3_2002_196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152A18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AF18A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2009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4CA1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GZ009</w:t>
            </w:r>
          </w:p>
        </w:tc>
      </w:tr>
      <w:tr w:rsidR="00036841" w:rsidRPr="00565285" w14:paraId="3107657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FBB7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C092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BA57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ADC3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3544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94E1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2ADB8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D9610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B1A35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CB92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B347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CE99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E23E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8E21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RP3_2002_155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A3EA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77261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A1564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E32420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D303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285B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4508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548B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809C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RP3_2002_319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50B92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7FD3D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929A8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38F334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1B75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78D9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471B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FAD6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FA90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RP3_2002_505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8ECE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F9578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43B57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416F806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AEFC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155A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474A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F26C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37BA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RP3_2002_274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F577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CED8B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FD3F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34B4DA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9E55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3E08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E4CB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5595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473F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RP3_2002_275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5AE4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FEB40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F21EB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396F44C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EF7B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592A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C757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8370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8F85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RP3_2002_276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010D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A6A73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0DA80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023235E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AE0F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92F5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D9A5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AB21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3AD1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RP3_2002_232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F94C2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8F75C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4A2BC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4E7A88E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4ABD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56B3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3F67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66EC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9207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RP3_2002_187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52860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91903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A2AA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D85979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DE339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1CCC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DD2B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D7DC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F4237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5427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9843B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0DB06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90FC98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146F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F88D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507E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00F8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3D40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RP3_2002_163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E4D3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996B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5B8AE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0057F16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B309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8500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7DF7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7B51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DFCF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RP3_2002_205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1A2C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D2B4D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15476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218A61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D5D4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53FC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FF17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3773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45E3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RP3_2002_148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3303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D0BBF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6B9D4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43D463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6A941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45E0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D297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1933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CDBBD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RP3_2002_247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0F4A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6A190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F2547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3A5E39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BBAD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EEB7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F1D1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F963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46379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RP3_2002_249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73D1A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E1E82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77BD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D514E9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E1960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92AC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E9AC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7DBF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3092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RP3_2002_177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7B47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F6E87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E444D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3A8FE2C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4043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5A42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C00D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CA56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72BE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RP3_2002_285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012E9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08393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2CFD7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GZ096</w:t>
            </w:r>
          </w:p>
        </w:tc>
      </w:tr>
      <w:tr w:rsidR="00036841" w:rsidRPr="00565285" w14:paraId="2C98BCB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FAC0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B71B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ABCD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F2A6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E1D9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06D1F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54E36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489FC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217818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8BD7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CF68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DF8A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C9EC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8FBC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RP3_2002_101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41AC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686F3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22EA2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107CD7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D11D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6AF1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B5E1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977B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26705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RP3_2002_185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527C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882A1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67B3E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38998A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6315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4312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1AF0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8186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21FA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RP3_2002_303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9305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C59BB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85F8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87B9D4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B25D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AC0E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B2A8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07FF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E610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1824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82C49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5FF91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DD0671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4E79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9703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6973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88CD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95101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C19C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5A782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64C72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GZ058</w:t>
            </w:r>
          </w:p>
        </w:tc>
      </w:tr>
      <w:tr w:rsidR="00036841" w:rsidRPr="00565285" w14:paraId="5E3D809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0EF2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7D1E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FBEC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0A08B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0E27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RP3_2002_107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1E86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A0AF5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18389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69660E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7AB2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28CC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39B5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FE2E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83DC9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RP3_2002_330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6A7E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1713E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067BB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6FC5E98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10BE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73ED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646D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D749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1FC6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RP3_2002_183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0D07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AF74E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C8E07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49627C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9C80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E8C8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67E5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DFFA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94D5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RP3_2002_318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D116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065B1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8698E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0581D0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81D9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89E6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6505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8A0A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D04F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RP3_2002_116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9055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238D7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9A169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48A48A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5F4A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B03A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C195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91F8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FD7A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4EC4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2DAE3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250E5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Podocarpus andiniformis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GZ012</w:t>
            </w:r>
          </w:p>
        </w:tc>
      </w:tr>
      <w:tr w:rsidR="00036841" w:rsidRPr="00565285" w14:paraId="0101F00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12AD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8878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8DF6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3F43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11DC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457E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91E90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49206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D74669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617C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F708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13BD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5F27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80FA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RP3_2002_228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82248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64D52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F5C27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Monocot sp. GZ014</w:t>
            </w:r>
          </w:p>
        </w:tc>
      </w:tr>
      <w:tr w:rsidR="00036841" w:rsidRPr="00565285" w14:paraId="6708B77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91AC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83CF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B7EB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CF5B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FB48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RP3_2002_136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0A80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6FC84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06894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54F3B2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744B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7C32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B8EA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816BC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5719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6A35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090D8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C936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FDA7C8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9D82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A3D3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E815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84E8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2D0FC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RP3_2002_102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7111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AA915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3AC30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00BF5B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E8FB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1475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F646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0430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CD28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RP3_2002_103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A24D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38DE1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51C0C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C2D09B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DD24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CEFC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B4C4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E6CD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5D7F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RP3_2002_207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F3E4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07F87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789CA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338A643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6D9D6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0772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C160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900A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0005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RP3_2002_159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D962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DA678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66749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ECEB78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32F7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4C11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53DE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8DDB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7364F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RP3_2002_304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9851C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2AB7F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855CE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D9BDD2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641B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8A51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5EA1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5D65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0CAB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RP3_2002_243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2ACD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0203D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FDAF2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7176C8F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806E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2385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CDC2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B62B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ADCE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RP3_2002_43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E4F5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DB6C8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83CD9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D5FEAC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096C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8B95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F98B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703B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A474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RP3_2002_161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0F89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1092C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7F3C1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DF7756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BE01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43AA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EC1D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406E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E10E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RP3_2002_156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E2E4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F770F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59B9D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2CCA1FD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95FA1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CEDD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1697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C2FB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334C1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RP3_2002_90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E735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606F8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47BCF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15258C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1345C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C54C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2472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3CA8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0D78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RP3_2002_202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D1ED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69F83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07205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35D7650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F25C5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16CA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65FB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66EF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EF907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RP3_2002_62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A239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47784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812D7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625FBB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4B5D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47A0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E531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AAF3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4754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RP3_2002_326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8A86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B4CB9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96657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B0A05E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376B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13F4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8EED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3F2F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057E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RP3_2002_327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E407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FEF17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273AE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D5D2A0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9025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EAA3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939E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4192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8BA3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RP3_2002_509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20F6C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4D202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7A5C4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772923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2192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F0AC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1F04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0742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E988E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RP3_2002_181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9709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65211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5674F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GZ030</w:t>
            </w:r>
          </w:p>
        </w:tc>
      </w:tr>
      <w:tr w:rsidR="00036841" w:rsidRPr="00565285" w14:paraId="693FE9F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5F19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6C8E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AB7E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0FEA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296B8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3C7A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A25D5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87A5C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GZ137</w:t>
            </w:r>
          </w:p>
        </w:tc>
      </w:tr>
      <w:tr w:rsidR="00036841" w:rsidRPr="00565285" w14:paraId="261EBEC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3FECC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0646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C4CA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9F1C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1E88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RP3_2002_273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5746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02731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AB3FD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0C47D97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8AD5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2E7D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8124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5CAA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122C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RP3_2002_152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413D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7E626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3591A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412E9F2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B6E14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0F99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6ECE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E2C1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2B04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RP3_2002_252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4DC4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06B67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3766C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731AF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9D98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F528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0EC3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7E69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ADEB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RP3_2002_296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2EEF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7AF6E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0325D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Cunoniaceae or Juglandaceae sp. GZ051</w:t>
            </w:r>
          </w:p>
        </w:tc>
      </w:tr>
      <w:tr w:rsidR="00036841" w:rsidRPr="00565285" w14:paraId="5B1E1F4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3351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B83A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A673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A3A1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6D18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RP3_2002_248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64A9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DD416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C7EE4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CFA336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A243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0A30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E974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24FC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2F97D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84F53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63176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29945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8EF2EF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92B4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2A8C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530B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E28E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8979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RP3_2002_290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F832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DBD6C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6E5CC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2CCB5E0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E986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E0AF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CB0F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174A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A94D3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7FD7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571F6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01B27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457B7F5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E2B1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B4A9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C622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152D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8927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RP3_2002_221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BFD9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2058F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A6D7D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3DE762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D0F2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E618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38AE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7884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8E72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RP3_2002_289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D8B0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F0249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5C724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23D5D76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6762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32FD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2BC7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837F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D07F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RP3_2002_61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B411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116AE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E23F0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091058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B537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1477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3466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4977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66819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RP3_2002_91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B32B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E9255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EF4CE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133FCA1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8D4F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2164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2BA9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0AF1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CE3F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RP3_2002_85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71E7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9C9E4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15775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EACBC3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13957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EE4C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F65A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FFCC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42CD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D1D6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221BF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3A9A8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4F493F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BC9D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FDF6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F0B9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1236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CCC6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RP3_2002_44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F6D4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74A8F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270DF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GZ075</w:t>
            </w:r>
          </w:p>
        </w:tc>
      </w:tr>
      <w:tr w:rsidR="00036841" w:rsidRPr="00565285" w14:paraId="3A6AFE6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22B5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A1A6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866D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16A9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687A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RP3_2002_331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3845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2DE61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857C6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B4E01D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AE83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089C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5C4C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E449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FDBDF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RP3_2002_180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280E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8C52A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05C4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530AD0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A940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0A9C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2463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0357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3C9B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RP3_2002_115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1DC7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37F9D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1BE1B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328EB1C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6B99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DE2C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5C31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D3F5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C87C2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RP3_2002_84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F2A98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03979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7F87A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9692BC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45EC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8C6E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82F6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3D32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B988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AC5A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A2B52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0FD4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03CCC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C1E9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25F7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9EA7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8E3F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34B5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356C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98E0F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9EB1E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35C8D24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D4B0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7221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8BBC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DB2B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24C7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RP3_2002_121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318A6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3B941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50B83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5942C4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38D7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AF0E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C590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4711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4697A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RP3_2002_158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8B8E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DF806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F11B6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4F124F7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73E5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2AF3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DD38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C0BE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6208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RP3_2002_315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EB92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068A6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D081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6459DE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7EE5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2775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E3E5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E3A3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1039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RP3_2002_242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98571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F648A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F24EA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B84BD3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C65E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2958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4446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533E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8906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RP3_2002_96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C4AA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9DBE5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3F225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Rhamnaceae sp. GZ078</w:t>
            </w:r>
          </w:p>
        </w:tc>
      </w:tr>
      <w:tr w:rsidR="00036841" w:rsidRPr="00565285" w14:paraId="589647E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5CB2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3D08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8688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35E1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24AC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F2C1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3EC35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7BA13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7B3FB37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85278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F746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61A4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F220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E2C8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RP3_2002_220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3B3B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C5DAC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0B502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0915590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D3DD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E937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158C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C093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F858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RP3_2002_157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753D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2C7E1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92204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3910A59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0570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B9F4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E8CB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7CC14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32B0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RP3_2002_47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2A333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9F7A2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C1E14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3FF1583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AE20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2D04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1C47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EAA0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0F3B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RP3_2002_188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7911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CA761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C6594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GZ050</w:t>
            </w:r>
          </w:p>
        </w:tc>
      </w:tr>
      <w:tr w:rsidR="00036841" w:rsidRPr="00565285" w14:paraId="5754892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D25F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B0D2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9A5C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FCBE3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D25D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RP3_2002_502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06A8F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30E82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EAF54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C21CFD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11E40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9BB7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DD57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610B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3F0D0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RP3_2002_80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8355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185D6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695CE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GZ057</w:t>
            </w:r>
          </w:p>
        </w:tc>
      </w:tr>
      <w:tr w:rsidR="00036841" w:rsidRPr="00565285" w14:paraId="48B62D6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3026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43E4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95CD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FFF6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AE12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RP3_2002_293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0170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F3F74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07662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053D420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F7E6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50A3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AA55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A5E7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B2CE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RP3_2002_504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A0FA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0C23F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6F7A3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419611B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1A16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CDBE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1043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E84A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7054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RP3_2002_169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614A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C64AA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CFC2E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7C38020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31C0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A487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F6FC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4D1A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0F85B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RP3_2002_267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DE7D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C80B8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12FA7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E9B29C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B2AE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D089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39CF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DCFC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D7C8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RP3_2002_131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3F55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CCEB1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06E9D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957875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19EB1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17DE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C7D2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EDA3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A896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BA414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0A25A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82D5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A96D25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EF5B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881B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8DB9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0C05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A2FE0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RP3_2002_119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C35A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66915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86A8C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DACF58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0FA9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E643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C4FB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0179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5A8C5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RP3_2002_120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BF98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F42C0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EE68C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FC2DF7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54AA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13D0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3A94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76C8A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09D8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RP3_2002_301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6CFAA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7BBDD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D1A94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5A6BA41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0388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A075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CF33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ED40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BF99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RP3_2002_162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766E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4789A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1BAE8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E23735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8277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21A5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C993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2970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C5FA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RP3_2002_194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1BD0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F1934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502F9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GZ050</w:t>
            </w:r>
          </w:p>
        </w:tc>
      </w:tr>
      <w:tr w:rsidR="00036841" w:rsidRPr="00565285" w14:paraId="3736C58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10BAA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9B42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5BF9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589BB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E656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RP3_2002_154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96F3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3F6FD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57792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C00806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450B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C812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6977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1E4A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2E3D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RP3_2002_166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0295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D3AEB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87C1A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08370B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4B9A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7151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532A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88F70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C909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8A88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5B277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A94FB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07992C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881F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2E72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E4FD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CF6A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3E1A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RP3_2002_208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8EF5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56B8B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9C833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9CC33D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0198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3861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0E97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DE8E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FAD6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RP3_2002_152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0C0B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A1703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FF089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40575FF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EE39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2438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9122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E3FB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2621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RP3_2002_297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D706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F1B33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18C59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332679A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3093E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AEAD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44F5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8482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7E85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C2B9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B5D1B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DEB33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C1F595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14C6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0422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A063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2388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48A0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RP3_2002_147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49BA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97692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4E4E4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E40361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B26F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6EB9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E0D3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1549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C465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85ED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BE653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E0E86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GZ074</w:t>
            </w:r>
          </w:p>
        </w:tc>
      </w:tr>
      <w:tr w:rsidR="00036841" w:rsidRPr="00565285" w14:paraId="4B07F3C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66D9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A888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9B78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688B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0CBD2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RP3_2002_129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5141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6377E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9F65A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Rhamnaceae sp. GZ078</w:t>
            </w:r>
          </w:p>
        </w:tc>
      </w:tr>
      <w:tr w:rsidR="00036841" w:rsidRPr="00565285" w14:paraId="148F208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1EDA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A0F6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0F00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9A62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C8D2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RP3_2002_305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3D8D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1624D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33432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Rhamnaceae sp. GZ078</w:t>
            </w:r>
          </w:p>
        </w:tc>
      </w:tr>
      <w:tr w:rsidR="00036841" w:rsidRPr="00565285" w14:paraId="6A4DF3D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1DF73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6EE3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29CD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AEB4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4484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RP3_2002_299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93CA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7C68C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7051D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5846F3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9056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6091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AF77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9942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A19B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RP3_2002_182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E31D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FF1A3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426F4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BBF612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ABE5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9518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C668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A5DE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B43DF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RP3_2002_257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F26D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04F53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E52DB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Cunoniaceae or Juglandaceae sp. GZ051</w:t>
            </w:r>
          </w:p>
        </w:tc>
      </w:tr>
      <w:tr w:rsidR="00036841" w:rsidRPr="00565285" w14:paraId="26F3389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FE5A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EE31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E283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E3C5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1F2D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1FBC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B9F4D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97D4C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5CDD8B5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CE54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8482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8F97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A3E3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48B0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RP3_2002_335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A8D4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6F1F7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BA2BA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A1DF8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36BF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6AD9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2F6B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415F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805F5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96AD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A8D76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FCA3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GZ137</w:t>
            </w:r>
          </w:p>
        </w:tc>
      </w:tr>
      <w:tr w:rsidR="00036841" w:rsidRPr="00565285" w14:paraId="67BDD55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DFD6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3F4A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0C03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E55C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C13F7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RP3_2002_75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0CD1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7DEA5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37B2E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72E1E4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AE57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4D7B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7509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F713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C185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RP3_2002_76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1A7B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D0A2C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A5703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5371B8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4CE0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3D98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186D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2C1E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9D33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RP3_2002_65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9DB45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C0923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5A850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781CBEA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26DC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E36D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EBFB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25B6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FCA32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0A43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3DD84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42AC6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861F14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1CB75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6944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6324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7176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D428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RP3_2002_74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1F26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70490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521AF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GZ040</w:t>
            </w:r>
          </w:p>
        </w:tc>
      </w:tr>
      <w:tr w:rsidR="00036841" w:rsidRPr="00565285" w14:paraId="4CC5BAC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7359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3CD8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4D09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701A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AC5DF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RP3_2002_87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08C1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F0224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038C4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BA6292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9C3E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1235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A411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4577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F11C8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RP3_2002_88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3DB0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1A51A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5E6A0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4FDB89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8695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23A2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0DB6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0D0A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680A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RP3_2002_265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5554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29023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EA181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Monocot sp. GZ014</w:t>
            </w:r>
          </w:p>
        </w:tc>
      </w:tr>
      <w:tr w:rsidR="00036841" w:rsidRPr="00565285" w14:paraId="2182CB7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9F7A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2204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024A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0054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A8A2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RP3_2002_229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F7C3A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BD90D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0DB8B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Malvaceae sp. GZ026</w:t>
            </w:r>
          </w:p>
        </w:tc>
      </w:tr>
      <w:tr w:rsidR="00036841" w:rsidRPr="00565285" w14:paraId="1E16ECA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C58A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5F0F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DA6B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6CB3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3505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11A4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6ECAE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0F911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GZ060</w:t>
            </w:r>
          </w:p>
        </w:tc>
      </w:tr>
      <w:tr w:rsidR="00036841" w:rsidRPr="00565285" w14:paraId="3E242E3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81DC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EF0A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7AD3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2186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36FD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RP3_2002_225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949E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D8023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7D62A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B2A058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0ECF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29E6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8F33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B3D8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90F6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RP3_2002_69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5CF2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8C594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ECBCA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1B63D1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2270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360B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7513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6A1A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8641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RP3_2002_68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8C29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615E8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18E78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72EE07E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5145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E19D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55B1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F82F7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6B85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RP3_2002_73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DBD3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55A6E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440E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A2F1FE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B18E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A7E7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6733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23C7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B3E3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1D27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4833F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A31F9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4B3A2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E8EF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3761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9D96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AC34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74CD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RP3_2002_231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F183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E3CB1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97C30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563E46A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0210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2DC9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893F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4362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E212F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RP3_2002_254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18BD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228F0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7918F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GZ089, possible Eucalypt</w:t>
            </w:r>
          </w:p>
        </w:tc>
      </w:tr>
      <w:tr w:rsidR="00036841" w:rsidRPr="00565285" w14:paraId="7F8E70E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297A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5596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7F36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582B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9410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RP3_2002_109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94B4E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9022E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3AE44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21FBC8E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8E1A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A3E5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B0E5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5178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9BC0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RP3_2002_143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2779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E5E9C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E97D6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GZ096</w:t>
            </w:r>
          </w:p>
        </w:tc>
      </w:tr>
      <w:tr w:rsidR="00036841" w:rsidRPr="00565285" w14:paraId="331BEE5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3571C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EBAC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5283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78A1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D745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9F53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95BBB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F30ED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2C43A5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192E1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E12B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40B6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A376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FA4D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6BEE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DA0F6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32AF9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GZ108</w:t>
            </w:r>
          </w:p>
        </w:tc>
      </w:tr>
      <w:tr w:rsidR="00036841" w:rsidRPr="00565285" w14:paraId="7A40B7C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0006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05A7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042F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95B6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7961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RP3_2002_313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A38C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2610F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09C60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702C14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FD805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5E55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EFBF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9A73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48DD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6936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B6F08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D9ACE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DF3DDF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FBDC2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CA06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6822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8029B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7113F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RP3_2002_141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AC8D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5C793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46B28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Podocarpus andiniformis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GZ012</w:t>
            </w:r>
          </w:p>
        </w:tc>
      </w:tr>
      <w:tr w:rsidR="00036841" w:rsidRPr="00565285" w14:paraId="653537E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9727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E05E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96A7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AD3F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7441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RP3_2002_307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F663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257BA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A8D2E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BB415A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AE78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4444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11A9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9997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689F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RP3_2002_217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C17B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BB9E8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617D7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445EA3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AFB0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0419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517D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5931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C67F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0B4C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C717E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906C8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Cunoniaceae sp. GZ049</w:t>
            </w:r>
          </w:p>
        </w:tc>
      </w:tr>
      <w:tr w:rsidR="00036841" w:rsidRPr="00565285" w14:paraId="5D56980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37A1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3095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E10C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B9BE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DCB5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RP3_2002_316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2507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18E0A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13C31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45E05C6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12BA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9813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1E73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2F56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0C50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RP3_2002_271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7FF9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9A5D2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90DF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GZ100</w:t>
            </w:r>
          </w:p>
        </w:tc>
      </w:tr>
      <w:tr w:rsidR="00036841" w:rsidRPr="00565285" w14:paraId="7D9C51C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460D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705F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FC5F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EA83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C4D4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0789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73110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060D3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FAA000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F9C3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CD72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BB99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0111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0454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RP3_2002_104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2DC7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C5003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49EEA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652834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D083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603F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6E3F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99D5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A934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RP3_2002_149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4993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F9ECC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A1297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4C0C31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83C9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CAE4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BA36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CC3B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10D4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RP3_2002_150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AAE3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0E6A0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AA0C5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2D0660B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0889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9070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28BB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A96B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9B6E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RP3_2002_94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EBEC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9E9A5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38414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D311CA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B8C4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5012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E724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B6741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35B2E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RP3_2002_98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26E4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B1114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94D15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7FF3AE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2643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EB50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8447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BCF2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0BEAA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RP3_2002_97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A1FD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A8131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955B4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55076D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82EB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8BFA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1783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162F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325A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B475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E0855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0CB60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F759CA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EB43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84F2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5501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3158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1280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RP3_2002_223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9D33A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78056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16FF7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89E4D9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074E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6B5E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1BA3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4A4C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F6EB8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RP3_2002_224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AA63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4C05E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2FC6A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0C25406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C13E8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C8BB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DB3F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17A9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E119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RP3_2002_46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ABF9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B7D65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4A2FF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AC5E8C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23EF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9F64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DC06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EDA9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8114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RP3_2002_501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F46A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EA192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775BC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06208DE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7F2D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1284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6244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F4E7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27319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RP3_2002_45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A788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A3890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71C5C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F38E50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9F156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98D5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4AC3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2830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DA1D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RP3_2002_323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A6F6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14698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C4E34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C68107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B832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8033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37A1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341F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A491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RP3_2002_324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6502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72CB8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9C101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D61FF1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4BBD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B2D5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AC30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CD6B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91AA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RP3_2002_309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3A0D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62619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EA9A6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GZ061</w:t>
            </w:r>
          </w:p>
        </w:tc>
      </w:tr>
      <w:tr w:rsidR="00036841" w:rsidRPr="00565285" w14:paraId="3B22F89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849D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9A36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1A42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E7D19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38E4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RP3_2002_308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A31A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92F3C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43407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32C9CF0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A742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A173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D37C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E4F5F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060E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RP3_2002_138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575B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F50B5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662AE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699D31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17BE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0682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C1C7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1864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E17B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RP3_2002_139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46E1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74C6E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A374D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E61137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4384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3FF5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C778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6B50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EC64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RP3_2002_140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D8CD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04FC3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F1EDF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DAD46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3509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C9FA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9325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2493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3B91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RP3_2002_92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5292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DDB0F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7DB44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52839A66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312DF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034C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A97A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CE73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3667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RP3_2002_93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387F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Retrophyllum oxyphyllum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68910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2017: figs. 17-18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34A3F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Retrophyllum oxyphyllum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GZ010</w:t>
            </w:r>
          </w:p>
        </w:tc>
      </w:tr>
      <w:tr w:rsidR="00036841" w:rsidRPr="00565285" w14:paraId="606DDBE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C72E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4DB1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A98A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3A5D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92A6F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RP3_2002_77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C0848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4C9A3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69C2C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1ECA2B1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19912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6CF7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5F75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2838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616F8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5731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E0FD9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129E1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04B076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CE48C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EF78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EAAF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6468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0179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A6EF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E444D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D4DE4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780FDE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6808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0BE0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A32B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B6BD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8551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A4C9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5CDCD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35463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DFAF70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994B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FCE8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6AED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31F6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CECB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6BD2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182EF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73BD8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cf. Anacardiaceae sp. GZ141, similar to 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Cotinus</w:t>
            </w:r>
          </w:p>
        </w:tc>
      </w:tr>
      <w:tr w:rsidR="00036841" w:rsidRPr="00565285" w14:paraId="1A5C540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E41E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6AC6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5524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6834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B3E9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RP3_2002_49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1E01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436AC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07CAF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D86E65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10CE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BD17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3290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DA8D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677F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97C3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A2244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F98A1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24B070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3F7B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5FE3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A8BB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299C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7079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0527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3CBD0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D02DF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46CD659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5946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F638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D3BD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101E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7DAD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RP3_2002_197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825C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92F2D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1E0C4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GZ077</w:t>
            </w:r>
          </w:p>
        </w:tc>
      </w:tr>
      <w:tr w:rsidR="00036841" w:rsidRPr="00565285" w14:paraId="67AA53D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0BFF1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9DE8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DBDB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70ED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47BF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95D6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861C4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9B249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5F6E2B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5F35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88B4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703E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B14BE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5D119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RP3_2002_146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D853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310B0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242C1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GZ077</w:t>
            </w:r>
          </w:p>
        </w:tc>
      </w:tr>
      <w:tr w:rsidR="00036841" w:rsidRPr="00565285" w14:paraId="1C92138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64E3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67F9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E682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27DF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A9BA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RP3_2002_245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5C3C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88D3D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D8D9B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GZ035</w:t>
            </w:r>
          </w:p>
        </w:tc>
      </w:tr>
      <w:tr w:rsidR="00036841" w:rsidRPr="00565285" w14:paraId="5A1C432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B02E5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209F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9CDB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AE94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9422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RP3_2002_246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D0C24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5D4C2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E4578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640DAB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49D9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33BB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9D7C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CACD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B3F29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1D4F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C75C7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D7B17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D3A968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1149E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FFB8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5602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B67F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55132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RP3_2002_70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F972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AA348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51762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88BF4B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ADAB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ABAE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504B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749D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8DBFB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RP3_2002_218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5875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EAF74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C0721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461F23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3820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435F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C520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7161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C1D9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RP3_2002_287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BF10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BE5F9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0A7E7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GZ057</w:t>
            </w:r>
          </w:p>
        </w:tc>
      </w:tr>
      <w:tr w:rsidR="00036841" w:rsidRPr="00565285" w14:paraId="5A64D16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9699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7F21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3D8F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C62E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EAAE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RP3_2002_310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35CB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1CA0D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F7EB1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024C1F8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C254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42DE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6377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FA4E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902C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RP3_2002_311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1648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8D6B0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F3C2B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42D7CC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D61A8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8079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D1EE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BBA0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F6FF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RP3_2002_312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BCDA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F2219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A3DE9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5BD30A2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17E3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7651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1F16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8A354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E239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RP3_2002_191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B6E3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C3A2C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ED3BB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GZ019</w:t>
            </w:r>
          </w:p>
        </w:tc>
      </w:tr>
      <w:tr w:rsidR="00036841" w:rsidRPr="00565285" w14:paraId="5A9F3F6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3A3A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E854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F827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1FBF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0C2C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RP3_2002_283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04A4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83637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309D0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563264F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5009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77AE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6B9E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9C69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8B97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RP3_2002_279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3290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FCE32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464B2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GZ094</w:t>
            </w:r>
          </w:p>
        </w:tc>
      </w:tr>
      <w:tr w:rsidR="00036841" w:rsidRPr="00565285" w14:paraId="29C1192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57B9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758E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F79D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685E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02C7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RP3_2002_281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B661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3B608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602D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ACC4AF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EDA7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3A39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CB55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92D4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DF4D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RP3_2002_278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B2A4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2535D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34435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39E1D88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6508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02F7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EC38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31DE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23B04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RP3_2002_282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38D3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808B3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0E630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6749865C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3CB9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A6BE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EE8B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5D44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27A9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RP3_2002_280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901E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1EDC6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Knight and Wilf 2013: fig. 4.8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9E027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GZ061</w:t>
            </w:r>
          </w:p>
        </w:tc>
      </w:tr>
      <w:tr w:rsidR="00036841" w:rsidRPr="00565285" w14:paraId="397424C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B456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72FF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BE6D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7758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69ADC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RP3_2002_292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11BB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946D3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D1CEB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“Sterculia”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GZ024</w:t>
            </w:r>
          </w:p>
        </w:tc>
      </w:tr>
      <w:tr w:rsidR="00036841" w:rsidRPr="00565285" w14:paraId="2261F3A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B4BC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C135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351C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9998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7857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RP3_2002_171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BF9A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DA2F4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F9280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645AD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CE41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AC71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8B3A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58DB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6F2F0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RP3_2002_170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05F3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C5A88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84104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E649E7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1FCD7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D785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1FF9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AF1E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352F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RP3_2002_503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6233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965E2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4BA69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863726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20B3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94B3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BE38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9451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4737a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1311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A251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223A7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CE06A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86C155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284C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156D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192B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9DB6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4737b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96F54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14D9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DD956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5D431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A1ED8D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7CCB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9526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FACF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ED16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8F8B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RP3_2002_173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F840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0C189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BC9DC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Cochlospermum previtifolium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GZ019</w:t>
            </w:r>
          </w:p>
        </w:tc>
      </w:tr>
      <w:tr w:rsidR="00036841" w:rsidRPr="00565285" w14:paraId="74F4E528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70FB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5C31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D8B8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268A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EA1F6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RP3_2005_1035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7DFB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A24BA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2009: figs. 58-65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E0D07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GZ009</w:t>
            </w:r>
          </w:p>
        </w:tc>
      </w:tr>
      <w:tr w:rsidR="00036841" w:rsidRPr="00565285" w14:paraId="1739CAD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720831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558E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46F9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DD498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FDB78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51B097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EBA8E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2009</w:t>
            </w:r>
          </w:p>
        </w:tc>
        <w:tc>
          <w:tcPr>
            <w:tcW w:w="2623" w:type="dxa"/>
            <w:shd w:val="clear" w:color="auto" w:fill="auto"/>
            <w:noWrap/>
            <w:vAlign w:val="center"/>
          </w:tcPr>
          <w:p w14:paraId="560BA1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GZ009</w:t>
            </w:r>
          </w:p>
        </w:tc>
      </w:tr>
      <w:tr w:rsidR="00036841" w:rsidRPr="00565285" w14:paraId="59FE4F6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F278F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B6CD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E80D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6489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0515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RP3_2005_511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91DEE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C5B73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2009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B6D45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GZ009</w:t>
            </w:r>
          </w:p>
        </w:tc>
      </w:tr>
      <w:tr w:rsidR="00036841" w:rsidRPr="00565285" w14:paraId="2D499DB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0C39C4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32E8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FE92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748D6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060B8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RP3_2005_817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69944C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938E7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2009</w:t>
            </w:r>
          </w:p>
        </w:tc>
        <w:tc>
          <w:tcPr>
            <w:tcW w:w="2623" w:type="dxa"/>
            <w:shd w:val="clear" w:color="auto" w:fill="auto"/>
            <w:noWrap/>
            <w:vAlign w:val="center"/>
          </w:tcPr>
          <w:p w14:paraId="17121F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GZ009</w:t>
            </w:r>
          </w:p>
        </w:tc>
      </w:tr>
      <w:tr w:rsidR="00036841" w:rsidRPr="00565285" w14:paraId="15506FA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34E7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9668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2CCE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702C3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02C1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RP3_2005_594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C5AF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EEC97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2012; 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57FDD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2A3C6F6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9D72B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ADFB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96BB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9612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5BD0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RP3_2005_847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685C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7C34F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2012; 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AD8CC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1E14C91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</w:tcPr>
          <w:p w14:paraId="6B8BBC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C2F0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91FA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245E4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E4B28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RP near RP1 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54685A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272EB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</w:tcPr>
          <w:p w14:paraId="4DB46F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5B8C815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1E737E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FBE4F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EDCF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83B2B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0FE53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RP3_2005_1094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17CDEB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1BFB2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</w:tcPr>
          <w:p w14:paraId="42413B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37B38B7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4BB3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3E03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074D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2BA0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B5C8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RP3_2005_728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D0B6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51FC69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B571A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GZ008- ovuliferous scale</w:t>
            </w:r>
          </w:p>
        </w:tc>
      </w:tr>
      <w:tr w:rsidR="00036841" w:rsidRPr="00565285" w14:paraId="646463A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FA44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21B3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F1B0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08BE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97F1E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RP3_2005_737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C648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hideMark/>
          </w:tcPr>
          <w:p w14:paraId="4DEA4D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0A927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GZ008- ovuliferous scale</w:t>
            </w:r>
          </w:p>
        </w:tc>
      </w:tr>
      <w:tr w:rsidR="00036841" w:rsidRPr="00565285" w14:paraId="7150E5C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7A4FD9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46763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6AF8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BCFC7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D204D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RP3_2005_797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4B4CAD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7A93B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</w:tcPr>
          <w:p w14:paraId="1258BC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GZ008- ovuliferous scale</w:t>
            </w:r>
          </w:p>
        </w:tc>
      </w:tr>
      <w:tr w:rsidR="00036841" w:rsidRPr="00565285" w14:paraId="1C79132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478B2E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7181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A7E5B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C95C7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4753 (duplicate specimen number)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90710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RP3_2005_750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5F118B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Retrophyllum oxyphyllum</w:t>
            </w:r>
          </w:p>
        </w:tc>
        <w:tc>
          <w:tcPr>
            <w:tcW w:w="2340" w:type="dxa"/>
            <w:shd w:val="clear" w:color="auto" w:fill="auto"/>
          </w:tcPr>
          <w:p w14:paraId="3F2F9D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2017</w:t>
            </w:r>
          </w:p>
        </w:tc>
        <w:tc>
          <w:tcPr>
            <w:tcW w:w="2623" w:type="dxa"/>
            <w:shd w:val="clear" w:color="auto" w:fill="auto"/>
            <w:noWrap/>
          </w:tcPr>
          <w:p w14:paraId="20B6B6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Retrophyllum oxyphyllum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GZ010</w:t>
            </w:r>
          </w:p>
        </w:tc>
      </w:tr>
      <w:tr w:rsidR="00036841" w:rsidRPr="00565285" w14:paraId="6769DFC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6BDFA6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E1055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3A84A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A50F9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F71B2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RP3_2005_1117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17D56C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Retrophyllum oxyphyllum</w:t>
            </w:r>
          </w:p>
        </w:tc>
        <w:tc>
          <w:tcPr>
            <w:tcW w:w="2340" w:type="dxa"/>
            <w:shd w:val="clear" w:color="auto" w:fill="auto"/>
          </w:tcPr>
          <w:p w14:paraId="71B764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2017</w:t>
            </w:r>
          </w:p>
        </w:tc>
        <w:tc>
          <w:tcPr>
            <w:tcW w:w="2623" w:type="dxa"/>
            <w:shd w:val="clear" w:color="auto" w:fill="auto"/>
            <w:noWrap/>
          </w:tcPr>
          <w:p w14:paraId="23A762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Retrophyllum oxyphyllum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GZ010</w:t>
            </w:r>
          </w:p>
        </w:tc>
      </w:tr>
      <w:tr w:rsidR="00036841" w:rsidRPr="00565285" w14:paraId="48DD423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63BB62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C7A7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45FA4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4362D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4755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D7486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RP3_2005_1124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5A6986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Retrophyllum oxyphyllum</w:t>
            </w:r>
          </w:p>
        </w:tc>
        <w:tc>
          <w:tcPr>
            <w:tcW w:w="2340" w:type="dxa"/>
            <w:shd w:val="clear" w:color="auto" w:fill="auto"/>
          </w:tcPr>
          <w:p w14:paraId="1D4EF4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2017</w:t>
            </w:r>
          </w:p>
        </w:tc>
        <w:tc>
          <w:tcPr>
            <w:tcW w:w="2623" w:type="dxa"/>
            <w:shd w:val="clear" w:color="auto" w:fill="auto"/>
            <w:noWrap/>
          </w:tcPr>
          <w:p w14:paraId="791229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Retrophyllum oxyphyllum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GZ010</w:t>
            </w:r>
          </w:p>
        </w:tc>
      </w:tr>
      <w:tr w:rsidR="00036841" w:rsidRPr="00565285" w14:paraId="5648F9A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6B4197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6AC9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C12E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B315A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5001-20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F6390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39A590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FB3EC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2012; Andruchow-Colombo et al. 2023</w:t>
            </w:r>
          </w:p>
        </w:tc>
        <w:tc>
          <w:tcPr>
            <w:tcW w:w="2623" w:type="dxa"/>
            <w:shd w:val="clear" w:color="auto" w:fill="auto"/>
            <w:noWrap/>
          </w:tcPr>
          <w:p w14:paraId="5490E9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5920B939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</w:tcPr>
          <w:p w14:paraId="489F41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B035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30FAE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BB8E6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5002-20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F7DAD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436328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E0929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Wilf et al. 2014</w:t>
            </w:r>
          </w:p>
        </w:tc>
        <w:tc>
          <w:tcPr>
            <w:tcW w:w="2623" w:type="dxa"/>
            <w:shd w:val="clear" w:color="auto" w:fill="auto"/>
            <w:noWrap/>
          </w:tcPr>
          <w:p w14:paraId="508353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25244B0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576E95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86188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CDE4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5B1BF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5003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F1709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RP_Cantrill Site_2004_sn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51E605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07EFE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</w:tcPr>
          <w:p w14:paraId="22E779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Cycad sp. GZ005</w:t>
            </w:r>
          </w:p>
        </w:tc>
      </w:tr>
      <w:tr w:rsidR="00036841" w:rsidRPr="00565285" w14:paraId="30C97088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</w:tcPr>
          <w:p w14:paraId="7C5DF2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B2A94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7ECB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A5B8F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5006-20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5A923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RP1_2004_s/n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64C60E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D2DC1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</w:tcPr>
          <w:p w14:paraId="7F6A6C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2706202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3AEEF1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C096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64E2A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FC99D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5007-20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4B59E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168D6B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A748F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</w:tcPr>
          <w:p w14:paraId="74A633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pollen cone</w:t>
            </w:r>
          </w:p>
        </w:tc>
      </w:tr>
      <w:tr w:rsidR="00036841" w:rsidRPr="00565285" w14:paraId="14756052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</w:tcPr>
          <w:p w14:paraId="310CA4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0CDA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1196A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70B04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5008-20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CBF7A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28C0E1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A9420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</w:tcPr>
          <w:p w14:paraId="6FB1D6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75182DC1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</w:tcPr>
          <w:p w14:paraId="75FCE2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17943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40FF4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3207A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5013-20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00E06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150D53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B4A1A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</w:tcPr>
          <w:p w14:paraId="24EEB8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3D4AF6CB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</w:tcPr>
          <w:p w14:paraId="3BA02D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AF26F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B875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C8266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5014-20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1ADE8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67B24C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E32EE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</w:tcPr>
          <w:p w14:paraId="42E3EE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529EC05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7FEAA8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55FA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72DC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27CAB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3BB3F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 unknown quarry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216DF4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2599B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3J</w:t>
            </w:r>
          </w:p>
        </w:tc>
        <w:tc>
          <w:tcPr>
            <w:tcW w:w="2623" w:type="dxa"/>
            <w:shd w:val="clear" w:color="auto" w:fill="auto"/>
            <w:noWrap/>
          </w:tcPr>
          <w:p w14:paraId="12A157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6CCE620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2F44EF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9535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12D6C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6AA64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1E8BA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184B62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</w:tcPr>
          <w:p w14:paraId="1EFCE7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</w:tcPr>
          <w:p w14:paraId="673810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3DBFF7E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449383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211C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4A95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F4E59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5427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BC0FC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65A3A7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</w:tcPr>
          <w:p w14:paraId="5269FD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</w:tcPr>
          <w:p w14:paraId="4737AB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34A8166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9676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5AF8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FF9F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A291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BC87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RP4_2017_s/n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A6FC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0B33E9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19538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1E90FD4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F702D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87ED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AB1B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4BC9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89D3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8E61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E3A38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A9483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011D593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B507F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42D4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F152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5078C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9447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RP4_2017_s/n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77B6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379712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9A16E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5643FAD3" w14:textId="77777777" w:rsidTr="0073089E">
        <w:trPr>
          <w:trHeight w:val="96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F3BD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A7F5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7CAF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6E3C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0945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RP4_2017_s/n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C5B8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C33D5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3E, 5B, 6A, 6E, 6F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B960B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7E4C2EC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FA5B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A377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2A06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45CF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26FF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RP4_2017_s/n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1815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F0ED2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6A9E1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12B94108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AAD2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5A1C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F482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4EF5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2CBC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RP4_2017_s/n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03E45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FF77B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5E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45101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64ED5A7A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008F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9A42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01B8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165E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5580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72A86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RP4_2017_s/n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835B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B4A66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8A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0512B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1E753A48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B4E2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6101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9167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F304A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5581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AAA7E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D1AF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C415C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3C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290F7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009F107C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49AB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36FC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70BA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C094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5582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0180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RP4_2017_s/n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A9B0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1E591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10A-E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112A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pollen cone</w:t>
            </w:r>
          </w:p>
        </w:tc>
      </w:tr>
      <w:tr w:rsidR="00036841" w:rsidRPr="00565285" w14:paraId="7907E49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1480C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0A33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68F1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07B1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5584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22D8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RP4_2017_s/n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DCDD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C2B13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B85D9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0A9C874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DA86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5FDA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52CF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F4A4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5586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4AB4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EB2E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0609F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5E343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74DD861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FE7A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B2F8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FC14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7ABE0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5587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DDB6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RP4_2017_s/n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FC08B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08B3A3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E8810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615444D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16EDE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6917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AC32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15A3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5588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2203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RP4_2017_s/n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FDDB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75C9DC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C2061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67C4108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E1F0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DCFC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D8D1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EAEC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5589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9210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RP4_2017_s/n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F9D79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275A4C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E2E78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7380DACB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BB43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1CE0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D5F2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B644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677B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RP1_2017_s/n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FE2B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EE9C5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8F, 8H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95240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53DAB7AD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5680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86D8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1A94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CD69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74BB8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EE46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621B1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3F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5AC08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617D2F6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C556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A06A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14B5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795D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F9FD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7CB8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1C11D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8A874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2808C6C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9022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7986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16BB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257B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0158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A306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7E4532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FBBF0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569A3F6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3BE09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88B5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9D98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E9F7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C514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A84D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0FC423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28AEC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342C763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67FB6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7AC3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B21D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28DD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CEC9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0DEA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AE4C5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57E95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27928F7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C125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C89E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810F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40DE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A537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58E4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A3345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C042F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28F6906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9691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6A5A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0C28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7B1A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B4BC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BBDA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DBCBB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8G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C667B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61DB065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BCED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F273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4F36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E453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7312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A1DB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47C57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13A3A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2E3F0D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2A8E3E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09FF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0A544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F4EA8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7A8B9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RP2_2017_sn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5ED3E6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24689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</w:tcPr>
          <w:p w14:paraId="6725BF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Cycad sp. GZ005</w:t>
            </w:r>
          </w:p>
        </w:tc>
      </w:tr>
      <w:tr w:rsidR="00036841" w:rsidRPr="00565285" w14:paraId="6375CAFA" w14:textId="77777777" w:rsidTr="0073089E">
        <w:trPr>
          <w:trHeight w:val="48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026E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63B6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5E33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0E139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596B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885B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A18FC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3I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B8D36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3FFF871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F8C8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3AC8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3A9E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8D82C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83857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8290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1FFC38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A0940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6F6ADA0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48ED89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BBE8D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85915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C95B2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5F871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RP2_2017_sn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471DB9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A5703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</w:tcPr>
          <w:p w14:paraId="5740E3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0BD4637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13B46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10C9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0E42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1772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9021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5911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2CF600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47D73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27ADFEF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6DF8EA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1569B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297F2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A4424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32979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RP2_2017_sn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592D83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228A0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</w:tcPr>
          <w:p w14:paraId="2BB3B1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2341FC7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91B97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8F41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D629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FDA7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018E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CD6B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059F50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BDE1E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6D04520D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8006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8354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42D3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AFB9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6305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E42C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9590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3D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FC9D5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35008444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</w:tcPr>
          <w:p w14:paraId="59CC9E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F235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C0A2A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CFAD2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D6ADD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7C274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A0EF7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</w:tcPr>
          <w:p w14:paraId="2B27E8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3DD994A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DEF5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7C1B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43FA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E6C3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ECA9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2C60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2376B8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C8BE4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7571ACF9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2905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BDB9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8E1B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C8C8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B1DB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4164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8B880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5A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92682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106497B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05CE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CB5E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EB45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E14B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1A1D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E30E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25BCBE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4E5D6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7984FE0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1D46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1499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41EE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6E75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A0BB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4416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650FB4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69D3E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27E5C7D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12B8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4E0A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FE9A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7FAF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E82F3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RP4_2017_s/n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B277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29AA39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27A46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4703BEDE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312F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E98D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F2E8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CDE1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518A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3D17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7CD49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9A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9810E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pollen cone</w:t>
            </w:r>
          </w:p>
        </w:tc>
      </w:tr>
      <w:tr w:rsidR="00036841" w:rsidRPr="00565285" w14:paraId="2CB9FE38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BE17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9677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7683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8E16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0C01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A40F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1E08D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9B, 10F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EA436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pollen cone</w:t>
            </w:r>
          </w:p>
        </w:tc>
      </w:tr>
      <w:tr w:rsidR="00036841" w:rsidRPr="00565285" w14:paraId="5171CB5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65A63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9749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FB35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2310E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1548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9D53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64A75C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396F6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6198E26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1592BD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97C72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63D94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38691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5621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C7680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RP2_2017_sn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91B49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6E4E7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</w:tcPr>
          <w:p w14:paraId="367FD8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6B42B11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315A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73B5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FA13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D0D0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CD29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B17D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54198C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32B9D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0E2833A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919B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1A66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D051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D0AF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F105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5E5E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4E644D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90D4B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4F3FE03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5236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130B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B4C2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A1CD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5EF6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2BE4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58FC5F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4F612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25E0F55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887B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E6D9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2679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11E6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CEF7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FA8E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324C92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EAA49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7C9397DB" w14:textId="77777777" w:rsidTr="0073089E">
        <w:trPr>
          <w:trHeight w:val="72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2FB6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86E3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D732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B7C1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8E81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0D38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A2EC9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2020: fig. 8C, E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FFC49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3CFC495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35AA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E6C9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DE47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7138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7F3F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B425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780916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FA4B6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8B673A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9579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576C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D7FB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D7FE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4738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51DE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11C92E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DFE1D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165EB51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7FAA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BCF2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B897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9B99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5304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RP2_2017_s/n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E3F4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Araucaria pichileufensis</w:t>
            </w:r>
          </w:p>
        </w:tc>
        <w:tc>
          <w:tcPr>
            <w:tcW w:w="2340" w:type="dxa"/>
            <w:shd w:val="clear" w:color="auto" w:fill="auto"/>
            <w:hideMark/>
          </w:tcPr>
          <w:p w14:paraId="542C0A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Rossetto-Harris et al. 2020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88D0D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363BE40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4A5642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A354D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Non-census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9E743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unknown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8220C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610-20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D56FC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D1DAB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63B9F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</w:tcPr>
          <w:p w14:paraId="685C41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0AFF81C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2A70A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3A63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0AF5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6942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8527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255B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RP3_2005_515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0C3282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8D3B0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C224D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1834ED9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221B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94AB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873D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61B1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8528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E859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RP3_2005_528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BCD3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819AB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BD011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GZ011; indeterminate</w:t>
            </w:r>
          </w:p>
        </w:tc>
      </w:tr>
      <w:tr w:rsidR="00036841" w:rsidRPr="00565285" w14:paraId="4A47160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</w:tcPr>
          <w:p w14:paraId="418AED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9B7E4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ED26A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953BB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8529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C4653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RP3_2005_596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10A4B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304E7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</w:tcPr>
          <w:p w14:paraId="5E24F1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3DC45DF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253A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4400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D5E6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E88A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8530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E1DAB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RP3_2005_618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4337EA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31E3E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A4E6D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1C05F4F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56C1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4A18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9602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F08A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8531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EEBB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RP3_2005_759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D9140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87613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4DDCC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542AE19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B9284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F924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EE0D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58977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8533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AB7E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RP3_2005_871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F220F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8CA06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95D1C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10E4426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1C90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DE99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C675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9D1D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8534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81A5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RP3_2005_895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5AB3E5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27CC0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6DFC0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3417343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FD411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BEC1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207F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D1A6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8535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E45D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RP3_2005_926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4FE075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11293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0C0EB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64B29BD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93BDE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D5B1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0BF7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323C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8536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3F1D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RP3_2005_933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2D6429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69193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9C6A4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793F7D2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12B0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0BD2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9101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E66C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8537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DDF0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RP3_2005_981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34D06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D1213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98A49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1E754F2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B1C0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2270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4838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A555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8538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BF23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RP3_2005_987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C6DF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hideMark/>
          </w:tcPr>
          <w:p w14:paraId="5A7865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7DB98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434048C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6A1B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B0CE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E0F8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ADBD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8539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5C1D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ECCF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hideMark/>
          </w:tcPr>
          <w:p w14:paraId="1BE2EE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BD41B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1BE1795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3614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C9C4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8491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D2D4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8540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22BF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RP3_2005_1027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1E51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hideMark/>
          </w:tcPr>
          <w:p w14:paraId="253A44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772D8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4864827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F7BC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0329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5690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00D5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8541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FD91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RP3_2005_1037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26D344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1ED41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6063D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7BC3321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ED06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1610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8AC2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6683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8542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C342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RP3_2005_1068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DBB4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hideMark/>
          </w:tcPr>
          <w:p w14:paraId="18B1C1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6537B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0690E36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6552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162B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986C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7E43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8543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F219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RP3_2005_1082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C303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hideMark/>
          </w:tcPr>
          <w:p w14:paraId="5765AC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28C2C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0163C16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71D5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2396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5655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28BB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8544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B4C5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RP3_2005_1154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2FB17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</w:p>
        </w:tc>
        <w:tc>
          <w:tcPr>
            <w:tcW w:w="2340" w:type="dxa"/>
            <w:shd w:val="clear" w:color="auto" w:fill="auto"/>
            <w:hideMark/>
          </w:tcPr>
          <w:p w14:paraId="15D359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Andruchow-Colombo et al. 2023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81ED1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4491D1F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FF3F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3A66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7196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ABFE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8545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4C32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RP3_2005_1157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173E0E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2C77B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9D391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68784B4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931CD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9AD6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1B42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C2BC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C56B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RP3_2005_501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6BB51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B22D5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27473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GZ101</w:t>
            </w:r>
          </w:p>
        </w:tc>
      </w:tr>
      <w:tr w:rsidR="00036841" w:rsidRPr="00565285" w14:paraId="73EB96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EBE7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12D4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7C39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B539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26382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RP3_2005_503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8139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E855C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D2DDF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02735A2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FE9D5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BC3D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A114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ACA1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7C786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RP3_2005_504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710E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84744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12A65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DBF922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552C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918C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C3EA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FFEC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1DFF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RP3_2005_505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6E8F6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23E30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6CB3B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6C404B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955FF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3170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A41B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C999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023F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3F64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4FFDF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72CA5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GZ110</w:t>
            </w:r>
          </w:p>
        </w:tc>
      </w:tr>
      <w:tr w:rsidR="00036841" w:rsidRPr="00565285" w14:paraId="0EC9022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8F5AE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2242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648B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3C8D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1E71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RP3_2005_507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E6CE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E83C0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F8CFC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2E45E1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06479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8A43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51A1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A20B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9995B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RP3_2005_508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4F6A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0B14F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D488A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GZ146</w:t>
            </w:r>
          </w:p>
        </w:tc>
      </w:tr>
      <w:tr w:rsidR="00036841" w:rsidRPr="00565285" w14:paraId="72605C6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DFAD5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D6AE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FA5D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E102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36AC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RP3_2005_509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8C2A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647DB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DBBA2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6C28B8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C580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CE92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D8C9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AE2F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6841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RP3_2005_510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ACD3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62B88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F18D5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46B9ED1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707F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C820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9FEA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E7FB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A32D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1088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5B15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E55A5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4F958C7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C99F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EFBC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237C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6812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A320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RP3_2005_513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2261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3F33E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5A896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GZ156</w:t>
            </w:r>
          </w:p>
        </w:tc>
      </w:tr>
      <w:tr w:rsidR="00036841" w:rsidRPr="00565285" w14:paraId="742C673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3AAE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5125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1955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FF73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0561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B76A2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14512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1F2A1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GZ063</w:t>
            </w:r>
          </w:p>
        </w:tc>
      </w:tr>
      <w:tr w:rsidR="00036841" w:rsidRPr="00565285" w14:paraId="192066E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800C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6F90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F876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D9E3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EFE5E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RP3_2005_516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6BB6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24254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5C106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C597FF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17AA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E430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1F04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06D5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47EA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RP3_2005_517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DEFF7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A06F3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7B741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C35B52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8F92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0396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A39D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F02A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998B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RP3_2005_518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F8B20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768A4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715E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601949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73F2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2C49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0455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4B43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72DF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RP3_2005_520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EFB8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38A6A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01DE5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707736E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AE1D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BCFC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4204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B44C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6DEA0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RP3_2005_521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BC3E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1C103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4C263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567BCCD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82C9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73AF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1358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282E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89AF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72108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949FA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618F5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8767AC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6DB3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9DC1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06E3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6127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2A92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RP3_2005_524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44BA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0AE29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477F1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D1E9EE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501D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96D3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2D2C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1D13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7D7F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RP3_2005_525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207FF7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846EB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3BCCD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GZ009</w:t>
            </w:r>
          </w:p>
        </w:tc>
      </w:tr>
      <w:tr w:rsidR="00036841" w:rsidRPr="00565285" w14:paraId="0D7D265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C300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F231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60DD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2047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7564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RP3_2005_526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9AA2F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0F1C4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6065F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“Cissus” pichileufensis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GZ017</w:t>
            </w:r>
          </w:p>
        </w:tc>
      </w:tr>
      <w:tr w:rsidR="00036841" w:rsidRPr="00565285" w14:paraId="2207D98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33F8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DA92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416C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FB7F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84446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RP3_2005_527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E45B7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390BF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314DA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0F78A96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31A9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39AA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48DF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FC4D3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CE2A9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RP3_2005_529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A035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32B09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51FC9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9FF81A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0829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2A97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F11C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F040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DD33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RP3_2005_530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026A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EB78A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24B9E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622073F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1DE0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291A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E201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F61EC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BF28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RP3_2005_531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925A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39C31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A163C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5E91D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0E44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5FB2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626C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E572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7006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RP3_2005_532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B9BC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58903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463DB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63207EA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B0DAF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0FF2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C462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F98F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9FE78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26353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7852C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B00A7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7FD8A5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A6F8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9347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28F9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ECB4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DB3B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75D1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1E732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D91A8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GZ077</w:t>
            </w:r>
          </w:p>
        </w:tc>
      </w:tr>
      <w:tr w:rsidR="00036841" w:rsidRPr="00565285" w14:paraId="3780B7F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B0EB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39C5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59CD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376F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C354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RP3_2005_535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683FB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04FBA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DA895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F26AB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1EA2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538A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00F7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1EDE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5D63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RP3_2005_536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CBA6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1C4BE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3C404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DD8355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F564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1956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07F9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FBCB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BD3D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RP3_2005_537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E407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DEEB9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A6207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Cunoniaceae sp. GZ049</w:t>
            </w:r>
          </w:p>
        </w:tc>
      </w:tr>
      <w:tr w:rsidR="00036841" w:rsidRPr="00565285" w14:paraId="75BCA49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8253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C064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CF75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E14B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6220F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RP3_2005_538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3BAB7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D2888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6FB67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F50570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102C0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B2BA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AD4F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D986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0D22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RP3_2005_539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FBFC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B0179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29BD5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Azara” celastriniforma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GZ071</w:t>
            </w:r>
          </w:p>
        </w:tc>
      </w:tr>
      <w:tr w:rsidR="00036841" w:rsidRPr="00565285" w14:paraId="1CC20D4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28A2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EA4B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5DE1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91B0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83033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RP3_2005_540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44BE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45B5E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0475C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7E234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8467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7762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1315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21E0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A149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RP3_2005_541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8EA8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6E5AB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3EE4B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0DA62AE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C11A2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9006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611D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C0C7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A86E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RP3_2005_542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B0F5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CC1C0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00BBE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EA1374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C9D6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24EE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DDF5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1B0D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5EBB9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RP3_2005_543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4862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6F8E6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5ABE5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51647C7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9D35C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8767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9F7D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EADEE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ADCB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RP3_2005_544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37698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7CEC5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27444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E03FF9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07F3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0972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7488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969A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BE65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RP3_2005_545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531D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7A32C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9E33F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F0D158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717E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177F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90F0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5596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81A1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RP3_2005_547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82B9E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C7196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CAD4A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B03550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00E0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AD6D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5021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2A80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A048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RP3_2005_548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FCF4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03822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49ECB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3BA5AF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9E13A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833F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3B08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C8DC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BBD8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RP3_2005_549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75F6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E7940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CB4EB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B42D03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3FD5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EF46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7D02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C511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4DA3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RP3_2005_551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83E0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C4B15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789C4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39829CA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399B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1AE3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98C7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037ED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9B88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RP3_2005_552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C6AE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21123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6828D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65036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C0FC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AA47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7E0F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1C89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DABA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RP3_2005_553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26C0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6AC08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0C4E3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2E68BA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4124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10A3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65AE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F74E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693B9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RP3_2005_554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4A74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F6962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8EC78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4FDE00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889B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B4E8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59C4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E40A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753F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RP3_2005_555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913E1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ACD77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75C8F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DB657D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8892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582C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B5EF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AD98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B8E5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RP3_2005_556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450D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D19A3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BAE6D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9F9869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7559A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1C57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4B77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45BF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D844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RP3_2005_557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FBBEF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D17F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B20F2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EBA42A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AD41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C1FB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C77C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ED0B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CBFA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RP3_2005_559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5AE7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E6E15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036BB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766DBE5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9B76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2B6A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B3D4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E4AC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AFD2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RP3_2005_560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1E45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15AAB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E7841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ED32DC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2C4F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03DB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FEBB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75B9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6C5D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RP3_2005_561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517B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6ED61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D393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4E43E0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8FFE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1667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7C36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B4CC2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CAF0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RP3_2005_562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66B5F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0351A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033F9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705097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2D7C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1787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A990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14BA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464B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RP3_2005_563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B848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1C7AF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49BC5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F0DD4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48E8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FC3C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B94A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6BEF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D034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RP3_2005_564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7550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0A365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771AD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1125E47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08E70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8E17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256B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93D2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4ED46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RP3_2005_565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DAD4B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C36AB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86D38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231398B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BA08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E46E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7B0B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630F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44EA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RP3_2005_566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DFFC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5D477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2EFC2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CEC674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D664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E1CD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9CCE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B09D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A4B5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RP3_2005_567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D1BC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B4949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592D4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C4F912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4347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2BBC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D8F2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EED8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FB86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RP3_2005_568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5CBB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6A424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21A76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GZ031</w:t>
            </w:r>
          </w:p>
        </w:tc>
      </w:tr>
      <w:tr w:rsidR="00036841" w:rsidRPr="00565285" w14:paraId="4DF5E45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8018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38D2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E0DC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7CD4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E835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RP3_2005_569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953B9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BF3DA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50D65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3E7B34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44E1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8133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AE2A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900C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24F1E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RP3_2005_570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599C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8CB70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9A77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FC3EC2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D5B1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F69F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5E93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432B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D5A6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RP3_2005_571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6BB2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1ABB7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3B19C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320E15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47C1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D644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0830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3EF3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13FD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E7D4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0D0E2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89625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“Myrcia” deltoidea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GZ092</w:t>
            </w:r>
          </w:p>
        </w:tc>
      </w:tr>
      <w:tr w:rsidR="00036841" w:rsidRPr="00565285" w14:paraId="6460A9A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F72C5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0C4D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0300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E4566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77F96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RP3_2005_573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BF1A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2712F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B30A6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4A73792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5867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7BBD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25D8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EC7D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93AD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RP3_2005_574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883A7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DB03F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D6F1B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34F6CB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FA95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3E41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7024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4299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183E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RP3_2005_575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1E50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30803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56FF6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D045A5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0A71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A413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7CB0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8418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B70A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RP3_2005_576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0CF9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AC67E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BFE7C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6955BF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B0B9D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AE5F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A3F1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7E31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F5065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RP3_2005_577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47D2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065A1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5E6E9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39D32E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F56E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95E8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0A1B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D704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DF9F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RP3_2005_578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60E8CE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E52FE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0F073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GZ009</w:t>
            </w:r>
          </w:p>
        </w:tc>
      </w:tr>
      <w:tr w:rsidR="00036841" w:rsidRPr="00565285" w14:paraId="6019B2E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B6AA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C711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F23E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622D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26A0F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RP3_2005_579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9D210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AC407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D4EB8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BE473E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F1B2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4C07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D95B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982B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BB14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RP3_2005_580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3004E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DC95D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12177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520422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4008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8EAE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C0E4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812EA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8C71F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RP3_2005_581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0E82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9B42E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07149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69C4999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195A8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6F3A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1AA9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D539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30FEB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RP3_2005_582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C06D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53ABD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99665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ECDC6C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45FF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6C13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2ABF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02C3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0C88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RP3_2005_583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E4CE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AE472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91BE9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GZ059</w:t>
            </w:r>
          </w:p>
        </w:tc>
      </w:tr>
      <w:tr w:rsidR="00036841" w:rsidRPr="00565285" w14:paraId="68FA743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74EBE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F576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DC21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0A2C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E54C9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RP3_2005_584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C995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1852D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D3302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2F5D3D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4A87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2CDD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2F3D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5567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5D5F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RP3_2005_585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204F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6A9C1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98373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GZ111</w:t>
            </w:r>
          </w:p>
        </w:tc>
      </w:tr>
      <w:tr w:rsidR="00036841" w:rsidRPr="00565285" w14:paraId="5393642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CD18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4227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024A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FD3C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F659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RP3_2005_586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E5C7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D175A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3E56D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481827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760D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E260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8E0A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24AC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C09F0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RP3_2005_587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457D0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7F88D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54A75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39239E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7754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FDAF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38A4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165C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E899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RP3_2005_588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42C6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0B7C9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5AB31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Cunoniaceae or Juglandaceae sp. GZ051</w:t>
            </w:r>
          </w:p>
        </w:tc>
      </w:tr>
      <w:tr w:rsidR="00036841" w:rsidRPr="00565285" w14:paraId="2170FDA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C3CF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0F40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23B6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1A3A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39B4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RP3_2005_589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CD25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1300A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1E38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GZ148</w:t>
            </w:r>
          </w:p>
        </w:tc>
      </w:tr>
      <w:tr w:rsidR="00036841" w:rsidRPr="00565285" w14:paraId="34E5D5D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BF70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512B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F62B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F42A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9183C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RP3_2005_590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C56D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DFB6E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1DC8B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“Buettneria” asterotrichiformis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GZ133</w:t>
            </w:r>
          </w:p>
        </w:tc>
      </w:tr>
      <w:tr w:rsidR="00036841" w:rsidRPr="00565285" w14:paraId="187570A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4A5D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F66A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61F8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8A85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251F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RP3_2005_591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3AB0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28AC4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0A441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1644632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6EDF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8D8D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87A2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7BE0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50B6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RP3_2005_592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7D39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41F72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582CE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GZ137</w:t>
            </w:r>
          </w:p>
        </w:tc>
      </w:tr>
      <w:tr w:rsidR="00036841" w:rsidRPr="00565285" w14:paraId="510CE9D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9C3F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42F9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6027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CB9B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1E1E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RP3_2005_593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80D7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9D020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07AC6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GZ093</w:t>
            </w:r>
          </w:p>
        </w:tc>
      </w:tr>
      <w:tr w:rsidR="00036841" w:rsidRPr="00565285" w14:paraId="2799DAF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73C6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8E58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F710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3B68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1556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RP3_2005_595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9BF8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CA39D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BF100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13F355C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71FC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FD86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0C27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6146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7E470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RP3_2005_597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C240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43386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7CAA3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0B1BBE5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92EF0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BE58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49E0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2B48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9BF5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RP3_2005_598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73125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368EA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B0B49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Monocot sp. GZ013</w:t>
            </w:r>
          </w:p>
        </w:tc>
      </w:tr>
      <w:tr w:rsidR="00036841" w:rsidRPr="00565285" w14:paraId="356B966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6169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17E8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5184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46C0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53D8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RP3_2005_599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CA667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6D76C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16CC9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8CB718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76C5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7D6A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5C5D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68EF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2B2BF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7275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80140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320B4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E91394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CEFC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CA8C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7E15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0101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9225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RP3_2005_601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9AD72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E08EB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732AF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52960C2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5029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55B8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8FD5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0A14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CFDB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RP3_2005_602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2FF5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6F1D7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6D208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84381D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15D10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4570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FA6F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8777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08C9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RP3_2005_603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233C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4C66A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B019F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12EF530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D829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B4A0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87A7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2A7F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6770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RP3_2005_604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616F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F0CE6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CF08A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6B687DB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50FA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B53A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873D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5BC3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C6835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RP3_2005_605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E509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9879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1671A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8ECF26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AAF6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B899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DE26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6FE6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3F38B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47C2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906C9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6CB1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276074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1BAA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6F08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A277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BCAA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DC0B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RP3_2005_607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C16E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5BF50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77159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5EE228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0328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442F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CC2F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4532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BAF5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RP3_2005_608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76858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90712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F5473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24BDE1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BB074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7EE1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A388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ADFA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74B9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RP3_2005_609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E9E5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E1847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6A04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31BBE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9360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F994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C696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7A8D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8FE7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RP3_2005_610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9F21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7DCE3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015B7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Pteridophyte sp.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GZ004</w:t>
            </w:r>
          </w:p>
        </w:tc>
      </w:tr>
      <w:tr w:rsidR="00036841" w:rsidRPr="00565285" w14:paraId="29B6265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0189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FBF0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46A0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7F1F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7F7BA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RP3_2005_611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BEB6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06895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738D0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Cunoniaceae or Juglandaceae sp. GZ051</w:t>
            </w:r>
          </w:p>
        </w:tc>
      </w:tr>
      <w:tr w:rsidR="00036841" w:rsidRPr="00565285" w14:paraId="14D1316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E9CC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6264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C503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231C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161C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4E58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AA1F4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23776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732A09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6112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1899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CE4F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D981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4A3E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RP3_2005_613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3B73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3BD97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B729E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69BC4B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C489B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8FB4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0C05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3788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8E82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2DDA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12BD5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9B317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4E6748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D716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85DF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ED25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C095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33E66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RP3_2005_615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F413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DADDC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1E337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824F59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11B7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B42D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4147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707E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9F97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RP3_2005_616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9160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737E9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71051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4C37ADE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EEE7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2ED3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747A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8FC9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2E20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RP3_2005_617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8F7B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C7F82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2B105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GZ057</w:t>
            </w:r>
          </w:p>
        </w:tc>
      </w:tr>
      <w:tr w:rsidR="00036841" w:rsidRPr="00565285" w14:paraId="44FC51D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179E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352D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1B31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3DD2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C7E9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RP3_2005_619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5885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DFA8C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FDCCE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274D270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DD62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12F3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0445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D99D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849D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RP3_2005_620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8E68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13C22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0A5A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39B25B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DF27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0347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E3D0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B87F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ED81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RP3_2005_621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8F50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61959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3" w:type="dxa"/>
            <w:shd w:val="clear" w:color="auto" w:fill="auto"/>
            <w:noWrap/>
            <w:hideMark/>
          </w:tcPr>
          <w:p w14:paraId="0579FA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639757E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02C7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A6BA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588A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D3EB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01FF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B7D1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BFC30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4D612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GZ139</w:t>
            </w:r>
          </w:p>
        </w:tc>
      </w:tr>
      <w:tr w:rsidR="00036841" w:rsidRPr="00565285" w14:paraId="4B86BF9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1335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EC8C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D962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AA4C1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ABFF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RP3_2005_623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63D8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3675E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F9B7F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5A1C68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7216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D6CB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45F5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DA9E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90448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RP3_2005_624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63F1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9237D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18DBD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B38F79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4AA6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D7CF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4D63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00D4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D397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RP3_2005_625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6C58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38341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D6874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4A65FA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7FC9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6E9F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EFE1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A9B8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28FB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RP3_2005_626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44614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F99D7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BFFEF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9FF1E5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B154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02A3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59E8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3249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334C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RP3_2005_627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0679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56AB7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A1D1D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0FA2CF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3BC2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A098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F869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F8F7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74BAF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RP3_2005_628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8D97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BF3AD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E572A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50C447A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9C86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D55D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7A2E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5A5E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ECFF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RP3_2005_629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01C1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F702B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D37CD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3AFC71C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FD5F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4C6E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4296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9817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0DB40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RP3_2005_630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42B7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874CB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3B4D2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5EF3BFC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1A6EE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2A28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5764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B5EB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0E84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RP3_2005_631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FA96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87224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DE9D7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1E183F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1186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6CEE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061B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6B6B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F7DF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RP3_2005_632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4F51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6E5D9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ACBA7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0EE02D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8F7B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8204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F707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F8A8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6EC5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A694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EAB8B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61439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23308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EFE6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63A7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0CFC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4D5A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A598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D56A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55580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C3757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EC42CF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CA1A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6460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D03E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06E2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E3F08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RP3_2005_635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4595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F95A9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B9A05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70EF4C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6FEC9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9308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CBB1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7345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46AD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RP3_2005_636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71C2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D3116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4938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B060E6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D119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D7F7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49AE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C539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3279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RP3_2005_637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C7CA1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4454B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17184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3CA9E2C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6290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525D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D343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C7AF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AAD6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RP3_2005_638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E7C9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D2CF9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17DA8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0671EC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C6E90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9C7B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3560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CF4C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C6D9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RP3_2005_639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89F6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DB8A1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2B04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335250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13A4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AD2D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B13B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4914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A49F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RP3_2005_640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8DE7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DF5AE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53812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D12AE4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DB25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3AD8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906C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58D5E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6873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RP3_2005_641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32AE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05283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89026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2653BAE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B3C2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3160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3FDF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6430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AB5C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RP3_2005_642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0568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E8641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F8402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A60D18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3632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3163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BBCD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BFE9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7273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RP3_2005_643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BCF7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96851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21E2A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217679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F5250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D9BF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95BC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73B4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CF3E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RP3_2005_644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AEBD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29B7F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2884D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FF0A68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EEE6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0C94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9BD6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916E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A5A88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RP3_2005_645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35FB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7F167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2DD2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03A201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316D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4EF6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654E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79C1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FC85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RP3_2005_646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8DC8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74401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6ECA9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E990B4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EEFD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72D4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56C9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893B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B30E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RP3_2005_647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4A73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13C2B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C6CA2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CDEC24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5171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7112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CFBE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C417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B6B1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RP3_2005_648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B18A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509AC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2D6D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154E5A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CF61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E6D6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B34F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070C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6D15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RP3_2005_649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F079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E62A2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8F385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949B80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FAF7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0746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1AF8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CE21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F2A7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RP3_2005_650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0D32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43EF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637E4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7F6760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C265E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0452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ED52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7604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A3FE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RP3_2005_651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5DB0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75449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7A38A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AFDCA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1A5E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A765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E08C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87B8D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F9EA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RP3_2005_652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B44A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BAD03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77B9F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3E9F3C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1B12C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FC03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2699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CBAE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2E528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RP3_2005_653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5EB6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88865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3B4A3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90DBD6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138F5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3D66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8756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FDE7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ADAA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RP3_2005_654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6CCB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9BF76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13C80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4A721AC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F26D7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33A7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9D7E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15BA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A6E5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RP3_2005_655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B490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027B5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E6CAE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GZ111</w:t>
            </w:r>
          </w:p>
        </w:tc>
      </w:tr>
      <w:tr w:rsidR="00036841" w:rsidRPr="00565285" w14:paraId="1725087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7991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C103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ACD9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1AC4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6F74A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RP3_2005_656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DEF4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F58F6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303E2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GZ087</w:t>
            </w:r>
          </w:p>
        </w:tc>
      </w:tr>
      <w:tr w:rsidR="00036841" w:rsidRPr="00565285" w14:paraId="14CCA04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C1C4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946B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D9E5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490B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4DD1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RP3_2005_657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7895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DF9F8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9C6A5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AA740A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2C88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87DF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9189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4442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B9A1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RP3_2005_658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7628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E0392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A1249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3FAF21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6728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8C38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7314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E872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8D40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RP3_2005_659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6031C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073C3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1566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72DC57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259B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D2B8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FD19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CB58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0DF0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RP3_2005_670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DBAF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BFA08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221D6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790EA9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1FE04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0390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DE1C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ED66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8DA8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RP3_2005_671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8820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753FB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BEA53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0BECF9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84DE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6341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C351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1AD4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56F8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763A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CA85F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2736A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84DFCF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32FC2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3671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A3B6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A068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D669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RP3_2005_673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499E2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EA3D4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E23A3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A808F3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EDEE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DC4C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6DCC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45FD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2A52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RP3_2005_674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BDDB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5ABA3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4A50A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1375884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101E9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73FE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01B1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0223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1DCB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RP3_2005_675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2527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160A3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35A8A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C2785F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F997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3810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D570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5CD4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5057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RP3_2005_676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382F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81F4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F7F27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93305B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4B5D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4AF7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146D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AD03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5FDF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RP3_2005_677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B0EA2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B8455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EBF3A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GZ048</w:t>
            </w:r>
          </w:p>
        </w:tc>
      </w:tr>
      <w:tr w:rsidR="00036841" w:rsidRPr="00565285" w14:paraId="5846EDF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6EAA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9951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E60A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34CA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4550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RP3_2005_678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B4010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3C54F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3859F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41EB14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230A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63E7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B7A3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077E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08EAB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RP3_2005_679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49FA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D150A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B367B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09F5A76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84AA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99F7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BBD8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7E1F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890A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RP3_2005_680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777D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60540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27CD4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E8BF3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2444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5986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8F84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D564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7BCE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RP3_2005_681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8B555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FA21E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765D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29AFF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FC28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B7E9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8661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4D5D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1304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RP3_2005_682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A9AD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A5F2A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FF125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144C2B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5055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F930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D50E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9BA6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3E9D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RP3_2005_683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2016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E0EAF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46A68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CF458E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EED2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151B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D779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6D9B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E696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RP3_2005_684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1C99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3495D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0A174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6F3B69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031D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9A84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DF01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553C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013C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RP3_2005_685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76F7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11369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0B83C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BD1980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B146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E2F6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0A0B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6876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89C7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RP3_2005_686_1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AA0F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01967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9B47A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DD07DE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C141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FD44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35C6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FB1D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B946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RP3_2005_686_2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0C9E3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C3AD4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80333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2607599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7BC8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D0B3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8FBC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446C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1333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RP3_2005_686_3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AECE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F3593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56EC8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545BEAF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04B6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C6BD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6829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FEFB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0465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RP3_2005_687_1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C04C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B3CA9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14EBA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674CA9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52E6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728F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E9CE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97E2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CCB0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RP3_2005_687_2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5ABCF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B3CDC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8E0E3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Monocot sp. GZ013</w:t>
            </w:r>
          </w:p>
        </w:tc>
      </w:tr>
      <w:tr w:rsidR="00036841" w:rsidRPr="00565285" w14:paraId="5A13AA1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8DBA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26AC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AD1F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A412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5821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RP3_2005_688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1971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F1CCE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F1B6C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GZ120</w:t>
            </w:r>
          </w:p>
        </w:tc>
      </w:tr>
      <w:tr w:rsidR="00036841" w:rsidRPr="00565285" w14:paraId="46CF2C0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F6FFC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2D3E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C95B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D62D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E9346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RP3_2005_689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3034F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107D6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BA36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0B92EF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D841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4D71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0154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B22A3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E9CB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RP3_2005_690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2BA4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34E33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A2AA2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“Fagara” 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GZ056</w:t>
            </w:r>
          </w:p>
        </w:tc>
      </w:tr>
      <w:tr w:rsidR="00036841" w:rsidRPr="00565285" w14:paraId="442CA5A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4AD3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9C05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8EFA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3469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9B241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RP3_2005_691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6941A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AD84B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6C73A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GZ096</w:t>
            </w:r>
          </w:p>
        </w:tc>
      </w:tr>
      <w:tr w:rsidR="00036841" w:rsidRPr="00565285" w14:paraId="725CAE0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DC1F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A333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0B8C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2634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CA0D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RP3_2005_692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83C5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8496C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3DBCD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Cunoniaceae or Juglandaceae sp. GZ051</w:t>
            </w:r>
          </w:p>
        </w:tc>
      </w:tr>
      <w:tr w:rsidR="00036841" w:rsidRPr="00565285" w14:paraId="34AD3CA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8DA7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609D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784E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7322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EE2C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RP3_2005_693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3E88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11A4C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8FB1D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50CA5B9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FB9F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1D99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9431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4891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0741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RP3_2005_694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5763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19955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2617B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F4D85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28CE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860C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9ECB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1E896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DA83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RP3_2005_695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3FB5C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D1EE2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4EA65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Podocarpus andiniformis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GZ012</w:t>
            </w:r>
          </w:p>
        </w:tc>
      </w:tr>
      <w:tr w:rsidR="00036841" w:rsidRPr="00565285" w14:paraId="1C001E2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1420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2F02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7801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7EC56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C3FB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RP3_2005_696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99C48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BA7E9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3A354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GZ110</w:t>
            </w:r>
          </w:p>
        </w:tc>
      </w:tr>
      <w:tr w:rsidR="00036841" w:rsidRPr="00565285" w14:paraId="6C97119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920A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9E11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0AC1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BA38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1C54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RP3_2005_697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2E974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11E6B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71BB2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3C794CB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8A02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8267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BCA8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AB35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3C79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RP3_2005_698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0857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90424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EF51D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“Oreopanax”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GZ020</w:t>
            </w:r>
          </w:p>
        </w:tc>
      </w:tr>
      <w:tr w:rsidR="00036841" w:rsidRPr="00565285" w14:paraId="2291BA9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807E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8B01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BF10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EB59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DE00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RP3_2005_699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BC5C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A2C35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CFC35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67DC5CF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AF53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169A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33C5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26D5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C744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9751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E1C67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2AFA8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E7E35F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E68E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F49A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DD41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2771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2C6C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RP3_2005_701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24BAF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CA395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ABA77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GZ154</w:t>
            </w:r>
          </w:p>
        </w:tc>
      </w:tr>
      <w:tr w:rsidR="00036841" w:rsidRPr="00565285" w14:paraId="602F902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E8D2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CFBC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8905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F99E5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FE83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RP3_2005_702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07BF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C3B67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DFF24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EDE3C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BA6A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9004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FFCC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4740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72A9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RP3_2005_703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D759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19271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A1CE7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791F0B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48F5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05F5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AC8D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B6D5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617AE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RP3_2005_704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587DA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7D948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5C2A7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18B2E91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CC1C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61F5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0262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894B7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47D4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RP3_2005_705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B94E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2043C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79275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91AD3B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A53B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D53D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A345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AB99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2500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A367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BB88E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236BD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852594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398A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7E3C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DF83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BFB2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2D9E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RP3_2005_707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7293B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3D2FB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018F3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FD10F9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371F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BF77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6187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97D3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AAEF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RP3_2005_708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BA07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DC588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E1F3F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DBBA19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4FE9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B4FE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A630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8F74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46C17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RP3_2005_709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E123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511F5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D0A43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2CF1A9A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3303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1885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B462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3251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7D39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RP3_2005_710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2505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F41B0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62B79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2DE575E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055D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D66E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65D4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A4F2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FA5F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3F94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82C93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11501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9B6831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6E963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9664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8BB1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2977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EA99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RP3_2005_713_1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0580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E1987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66E0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3EB729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9D0FD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A37F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51AA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1608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840CE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RP3_2005_713_2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94DE2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BFE36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26E7E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GZ137</w:t>
            </w:r>
          </w:p>
        </w:tc>
      </w:tr>
      <w:tr w:rsidR="00036841" w:rsidRPr="00565285" w14:paraId="4191136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9705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CB72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00C9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4658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8B47D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F5264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6F772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DEDA9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98FA31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A30E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6466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C05A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F69B5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6425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RP3_2005_715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E013A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040A8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B8147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5D6E5D0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70ED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4390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FBF0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4B8A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0304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RP3_2005_716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D640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883B2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6E81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F2F6C3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F330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8B2F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B840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8E40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426B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RP3_2005_717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1583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D6642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713D7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1C598D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5752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F833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EB2D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22B74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81309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RP3_2005_718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55DD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22C97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3B3BF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2F34717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8645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2728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4242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06C6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EF14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RP3_2005_719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0F281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2633B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3E7D0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01DF17F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F1CA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E258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57DA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6688D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1769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RP3_2005_720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3329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2BF62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34179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5205DD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A64D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F2D2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890B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7A6B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97391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RP3_2005_721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988F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4D2A5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02C0D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GZ060</w:t>
            </w:r>
          </w:p>
        </w:tc>
      </w:tr>
      <w:tr w:rsidR="00036841" w:rsidRPr="00565285" w14:paraId="77FAB1A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BD32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5130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ABE6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BFBF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3468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A2AD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FE2BE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8C27B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BB30B8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7F0A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B049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FE55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3287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8B4B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RP3_2005_723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D346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B4910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CFFC8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BE2593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CF36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6BC1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DC81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5571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F1D0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RP3_2005_724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DA1F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1F030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6829D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81454F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85D2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E376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4E81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CEEE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99E95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RP3_2005_725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3CC0D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63A19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DFC03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C01F3A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F0C1E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ECE4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FA8C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F7A6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C8DD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RP3_2005_726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D600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DE251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E555D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Monocot sp. GZ013</w:t>
            </w:r>
          </w:p>
        </w:tc>
      </w:tr>
      <w:tr w:rsidR="00036841" w:rsidRPr="00565285" w14:paraId="12CF79D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1ECB5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FD5C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D668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6A23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0EC9D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RP3_2005_727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6CE1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C2657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5F63E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C76397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831F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611F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F425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4805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16CC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RP3_2005_729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B122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38AF8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56631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A40CB4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E884D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0845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6B84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CBA0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E6A3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RP3_2005_730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2AFD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A5A91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F8FC9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GZ135</w:t>
            </w:r>
          </w:p>
        </w:tc>
      </w:tr>
      <w:tr w:rsidR="00036841" w:rsidRPr="00565285" w14:paraId="4D051D0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C242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7ED4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A00B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D435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25C7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RP3_2005_731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59A9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DC010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C4563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GZ111</w:t>
            </w:r>
          </w:p>
        </w:tc>
      </w:tr>
      <w:tr w:rsidR="00036841" w:rsidRPr="00565285" w14:paraId="271E76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375E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3AB0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A487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DF6B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12BE7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RP3_2005_732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6805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DA7E6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D43A5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3A3CB11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6A514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0937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A6D0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88A3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F037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986C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48E79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8E73D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GZ048</w:t>
            </w:r>
          </w:p>
        </w:tc>
      </w:tr>
      <w:tr w:rsidR="00036841" w:rsidRPr="00565285" w14:paraId="68DDDED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633B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F3CC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F782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4681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D666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6271D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5A1EC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00DB4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674F8C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BB75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8C89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937B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FD43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13EF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RP3_2005_735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D225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4FDA5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1B136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5127D0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79D8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7800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C6D5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0C21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7A90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RP3_2005_736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F0505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EBFBB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C8C7F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D9D84A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5463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7118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B63C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831E3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E228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RP3_2005_738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32B8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3D321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5BA0D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39E1F12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F735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DF08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5B84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FE89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7FE9D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RP3_2005_739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FC2E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E95F1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96D87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GZ157</w:t>
            </w:r>
          </w:p>
        </w:tc>
      </w:tr>
      <w:tr w:rsidR="00036841" w:rsidRPr="00565285" w14:paraId="4475AFC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BED6E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BB2F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0C91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4647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359C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RP3_2005_740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AEFA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4C731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8CF51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7B4A2A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1E451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15E7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552B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7403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9C3CC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RP3_2005_741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93FC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35377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1228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CC05EF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7D1D5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F316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BA70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6F1D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CEBA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RP3_2005_742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E0B3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B4666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6C488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B8D483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08CC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A6AE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7B2A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26DE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22A8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RP3_2005_743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9479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91420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42ADD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GZ118</w:t>
            </w:r>
          </w:p>
        </w:tc>
      </w:tr>
      <w:tr w:rsidR="00036841" w:rsidRPr="00565285" w14:paraId="2B63BDF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1827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C036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ECBF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809A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A188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RP3_2005_744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BFBE3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94A72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816BD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Malvaceae sp. GZ026</w:t>
            </w:r>
          </w:p>
        </w:tc>
      </w:tr>
      <w:tr w:rsidR="00036841" w:rsidRPr="00565285" w14:paraId="5DFFE87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7C62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DDE5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A76E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46BF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37ED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RP3_2005_745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9617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90F92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5663B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C086D1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D856E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E08B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541D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06BC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7A3B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RP3_2005_746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3F6A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5E96E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74CE5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7FC110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4ED8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CB5D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C740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0017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8CAB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RP3_2005_747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9DB0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D93FF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1B1AB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cf. 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Ripogonum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sp. GZ016</w:t>
            </w:r>
          </w:p>
        </w:tc>
      </w:tr>
      <w:tr w:rsidR="00036841" w:rsidRPr="00565285" w14:paraId="1AE007C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2604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80A2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DDFA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EE13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73E0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RP3_2005_748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75A6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88D65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368E9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A04F96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F97C8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E7EA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21BC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5867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793B9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RP3_2005_749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4CF2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FA35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4E6EC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8D1101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E0C8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7F49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3A27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0A0F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F120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RP3_2005_751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86FB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75C0A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10A07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FE9F68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62B7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2069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8BD9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1C27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2A12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RP3_2005_752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27BE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2D5ED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3F819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GZ074</w:t>
            </w:r>
          </w:p>
        </w:tc>
      </w:tr>
      <w:tr w:rsidR="00036841" w:rsidRPr="00565285" w14:paraId="105C161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A2D7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2E86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DC4F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D6F5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8C5C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RP3_2005_753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C6F9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4595F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3BDB8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33333AA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C73E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B77F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AE36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74AA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3B8CD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RP3_2005_754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3AA39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4680F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72BB7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770CED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5EC0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1992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1F15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9556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268A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RP3_2005_755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9C7F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3E3C9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B965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A044A2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BCA0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5782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3E0B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3DE5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A2EA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RP3_2005_756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01D0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D984A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67037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553AAA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9D5A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AA05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A064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130B4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8285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RP3_2005_757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4F40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16E06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4EBCE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E9FA97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C61D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55AD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E36F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3FFF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26F4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RP3_2005_758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8746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CB61D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19FE8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22F7CA4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E3600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B430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B860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562F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58AA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RP3_2005_760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908A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42885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1833E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0BEB99F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180C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9F39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79E9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10B1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6466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RP3_2005_761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B990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1DDEE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A0E26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3D48666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7F7A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78D5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B6A3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C9B11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F96B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RP3_2005_762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9093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F6847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E9676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581A979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8CED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8167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5E25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E371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F910C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RP3_2005_763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864F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DB77D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5BE9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GZ090</w:t>
            </w:r>
          </w:p>
        </w:tc>
      </w:tr>
      <w:tr w:rsidR="00036841" w:rsidRPr="00565285" w14:paraId="2289360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3560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B0E7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A9F0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6EAF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4450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RP3_2005_764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C108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C72CC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B0F3C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9B1843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EAA5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DBFC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63AB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B6DB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01A9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RP3_2005_765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0DC00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3075A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C17D7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0B5BC70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296E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8CC7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DEA8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03D0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77341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RP3_2005_766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9872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26131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5C1EA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Cunoniaceae or Juglandaceae sp. GZ051</w:t>
            </w:r>
          </w:p>
        </w:tc>
      </w:tr>
      <w:tr w:rsidR="00036841" w:rsidRPr="00565285" w14:paraId="465BBA1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AEF07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FF76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7473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90A1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E83C6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RP3_2005_767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608C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2E8E4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B91E0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FBD9BC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FE23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AF37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F4CC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492A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E395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RP3_2005_768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3E48B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1DA2B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9B214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AB5343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0E04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CC88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B01F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A84C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7E28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RP3_2005_769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1F774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D34F0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2F98D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2334BE4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A048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192D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FE8B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4812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FA65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RP3_2005_770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02731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AAFCE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5A197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47D5D25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749A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68A7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E725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85CC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0F97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RP3_2005_771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3C11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486F3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82BEA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3B6B7BC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F282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94E6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58F6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F0E1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3F756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C688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57E73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F1172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4DBBDBF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78BC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DD31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B8B0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61EA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6489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RP3_2005_773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ED25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1B180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1A68E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3B4CD9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F23B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ECA2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324E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0176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2FC2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RP3_2005_774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425F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E643E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6BBF5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GZ048</w:t>
            </w:r>
          </w:p>
        </w:tc>
      </w:tr>
      <w:tr w:rsidR="00036841" w:rsidRPr="00565285" w14:paraId="68A433F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3EDE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FD42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FDBF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FA511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A9403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RP3_2005_775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B501B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B347A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7418B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C76D5A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6B4A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2539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0ED1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8451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4424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RP3_2005_776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F2818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03F25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18EC0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D0820A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F03B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36C1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B372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2A9F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2A89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RP3_2005_777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E208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0735C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4B8B5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76C421B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BDA67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B65E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5C02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D0EE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958D7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RP3_2005_778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621A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E9750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DF8A4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219ECB9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4D90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9DA7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3E67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1BA1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FF38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RP3_2005_779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71C2F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F470C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3BF01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512DA0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F518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AE4D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D25E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8061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26F9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RP3_2005_780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2E43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5E4DC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7EF5E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58BC853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F43C0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3217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BF96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0D0B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871F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RP3_2005_781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C6EE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5AB63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B207F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31B829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34E95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CAFE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9870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10DB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D0F3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RP3_2005_782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1D33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04431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31FB9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7AB67F6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16EC6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C429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7EAD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BFE8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3B57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RP3_2005_783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A034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017C2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A80CF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85E0DE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439D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F323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A0A5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FC6C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C996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RP3_2005_784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A332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ADC72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61A41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0C6B3A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B486D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AA0A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6B2C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8714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2FD0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RP3_2005_785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66A91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15729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7CF8F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78C6E60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E74A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2FCC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C1C6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FABE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5829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RP3_2005_786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0340E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80B64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82259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86B824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172BA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7A45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C388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55B7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60CE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RP3_2005_787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5E3C0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D5A93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6DD72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Cunoniaceae or Juglandaceae sp. GZ051</w:t>
            </w:r>
          </w:p>
        </w:tc>
      </w:tr>
      <w:tr w:rsidR="00036841" w:rsidRPr="00565285" w14:paraId="4E87219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70D5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AA1A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CE5F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63566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9A9AC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RP3_2005_788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4470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59406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AD954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59EB89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20B6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16CC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A40D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A10D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84B0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RP3_2005_789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7211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922DA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93808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833DE1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1D01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D81A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7325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967C2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A6AD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RP3_2005_790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16DC1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A9B24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CD1D0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92DFA0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DC3C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FF3A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634C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6B8E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5658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RP3_2005_791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7E1C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E25E7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F3D99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B85A1D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DECC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691B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6166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9CC1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C873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RP3_2005_792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0A47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96223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508BE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Lomatia preferruginea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GZ036</w:t>
            </w:r>
          </w:p>
        </w:tc>
      </w:tr>
      <w:tr w:rsidR="00036841" w:rsidRPr="00565285" w14:paraId="43AC2A3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9EAB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1D3A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61CD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1782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0861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RP3_2005_793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9ACD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7D158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533EA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8BA47D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DBBC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DD0E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7EE4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0773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D745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RP3_2005_794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196BF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F48E9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B3484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DA4191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6356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F3B0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B6C7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1A24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E02F0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RP3_2005_795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BF9D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F0936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6D42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CF42F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63D9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88DE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BB2E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EC25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72FD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RP3_2005_796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786F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35CC7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4AFC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AE5D39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48E9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264F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C38C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F3F4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065F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RP3_2005_798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77D8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BC99F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0FD27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8B5845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F2C6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AD99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D7C9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4D7C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ABE4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RP3_2005_799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6EA5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BC9E4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B604E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7393E86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A25E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1092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DD43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F80D9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2A1B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35DB8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D7989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A94A5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GZ154</w:t>
            </w:r>
          </w:p>
        </w:tc>
      </w:tr>
      <w:tr w:rsidR="00036841" w:rsidRPr="00565285" w14:paraId="3AD317B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47B0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39CD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9314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8639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45D8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RP3_2005_801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9500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F3CDC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CF695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F1D9D3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4084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3703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8997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7E30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1A5B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RP3_2005_802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40D6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7836F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84E4E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E1AB0F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25DD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AC04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337A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F17E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7E1B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RP3_2005_803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0442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E838B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7882C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5E8420B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10300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36AD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B19F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4DB4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0CB1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RP3_2005_804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A0F7A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ED92C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C7E90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180B5B2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E8F0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667D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F166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F88C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211A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RP3_2005_805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FF83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45D8B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3BA95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185E91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B549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BE70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F550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3130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249E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D356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CBA43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0C2F0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6311DB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94CB8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4C24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32B2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F30C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3C50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RP3_2005_807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DEFE8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7BDD0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7F752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B28EF1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4D4C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8DAF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9224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894F7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D98C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RP3_2005_808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EAFB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2B089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98DAC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3984CC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68CE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C0FE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EBA5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29DC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0825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RP3_2005_809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8E8E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3F3CD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B2132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AFF30D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C625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8E8E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F588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8335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B5B6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RP3_2005_810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2253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6FC3B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59187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Malvaceae sp. GZ026</w:t>
            </w:r>
          </w:p>
        </w:tc>
      </w:tr>
      <w:tr w:rsidR="00036841" w:rsidRPr="00565285" w14:paraId="714ADEC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0098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D7A6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1049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D4EC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E7C86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RP3_2005_811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419B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1ED8E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1749A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917D49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504D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A722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DA4A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7046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5868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B6B4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E3212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20AF2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1E77616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24427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A101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C2B4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9C5D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B228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RP3_2005_813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CD94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5B9C3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28D36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GZ048</w:t>
            </w:r>
          </w:p>
        </w:tc>
      </w:tr>
      <w:tr w:rsidR="00036841" w:rsidRPr="00565285" w14:paraId="42DE1FF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E00B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1E57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1DEA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AB4E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E203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29C4E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18D03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D246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4B09EA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7D97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17E6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E8DE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B23F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28B6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RP3_2005_815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FE587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3828A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20FD6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3CA4AB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C497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F635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636B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125C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E6746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RP3_2005_816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0B44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A50C1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72364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15E36B1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A00E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5C89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1C7A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8F1A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06DC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RP3_2005_818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363A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B72A3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7FED2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F9AFBD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08F39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9710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592A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AFD5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8D05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RP3_2005_819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1504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C52ED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6FC9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8099BC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BCA9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C9C0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F0E1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17DB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5FA7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RP3_2005_820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A96F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61A17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2162E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11BA83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AA27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CB0B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8C2F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DFB0C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1C1A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RP3_2005_821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22B5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69B0A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4FF4C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GZ135</w:t>
            </w:r>
          </w:p>
        </w:tc>
      </w:tr>
      <w:tr w:rsidR="00036841" w:rsidRPr="00565285" w14:paraId="3249137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10C5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62A9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153F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2EF4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6DF7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CA3F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0048B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9580F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Malvaceae sp. GZ026</w:t>
            </w:r>
          </w:p>
        </w:tc>
      </w:tr>
      <w:tr w:rsidR="00036841" w:rsidRPr="00565285" w14:paraId="5BD917B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7BC7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A3E6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D3B0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20CB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205C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RP3_2005_823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823B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12DF6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B5A22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E3B82D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2700D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C63D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3574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BA27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7EA8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RP3_2005_824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202D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F8708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A5BC9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3AA0C4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17F4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12B1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2A59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BE4F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0E40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RP3_2005_825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C38D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F126E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13404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67647C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A538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79A3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8020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59C8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05B3D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RP3_2005_826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765C2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5D1DD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F1D69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81108C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AC4F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642A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AF4E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74D2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CF00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RP3_2005_827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4FA7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ED778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B26BC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GZ045</w:t>
            </w:r>
          </w:p>
        </w:tc>
      </w:tr>
      <w:tr w:rsidR="00036841" w:rsidRPr="00565285" w14:paraId="2D0E553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8A2A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8CA4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8ABB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50F2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66EB6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RP3_2005_828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4F8E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716DC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323BC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698B3B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E721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F935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90C0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52670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C03E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RP3_2005_829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2223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8B4F8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1B562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Cunoniaceae or Juglandaceae sp. GZ051</w:t>
            </w:r>
          </w:p>
        </w:tc>
      </w:tr>
      <w:tr w:rsidR="00036841" w:rsidRPr="00565285" w14:paraId="2D47CE2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3428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FF1A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A144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D59E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E3B2B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RP3_2005_830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EFB94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486A7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CD974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77213B3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BC9D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F941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405A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E9FE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7D107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RP3_2005_831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21BE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E86B9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18DC7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GZ060</w:t>
            </w:r>
          </w:p>
        </w:tc>
      </w:tr>
      <w:tr w:rsidR="00036841" w:rsidRPr="00565285" w14:paraId="59C883B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0E96E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3FC2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07C3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FD1EF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3E113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RP3_2005_832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BD9B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103B0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588BD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Cunoniaceae sp. GZ049</w:t>
            </w:r>
          </w:p>
        </w:tc>
      </w:tr>
      <w:tr w:rsidR="00036841" w:rsidRPr="00565285" w14:paraId="1C98612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7108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5DF3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61B8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016E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E64F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79E0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7B6A5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5099B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02ACC6F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CD49A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3009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F341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24A6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076A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9B25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60CF7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A8105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6F475E4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594D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064A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775B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BF269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B6DF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RP3_2005_835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A5BE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08DCC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AE35B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02FEED9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FF9EB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D2D9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EB66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BEFF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5789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RP3_2005_836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4775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47D21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F6F11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4889C18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EC58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FF65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F633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51104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E9D5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RP3_2005_837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AB60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29371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D747A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Cycad sp. GZ005</w:t>
            </w:r>
          </w:p>
        </w:tc>
      </w:tr>
      <w:tr w:rsidR="00036841" w:rsidRPr="00565285" w14:paraId="1504F2D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D128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1686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2C20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DA57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607E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RP3_2005_838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E970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583E4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FEF29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44756ED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9E4F6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C20E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B9C4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BB0C7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7E2BE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RP3_2005_839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0B289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C4BB6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FB1D6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5931CA7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2A88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D581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E4BB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FDF0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FFDA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RP3_2005_840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7514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0B0F8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047AF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C1A6A4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31C8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F102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F961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0E3D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4C78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RP3_2005_841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A858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A48FB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3" w:type="dxa"/>
            <w:shd w:val="clear" w:color="auto" w:fill="auto"/>
            <w:noWrap/>
            <w:hideMark/>
          </w:tcPr>
          <w:p w14:paraId="0CEF86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4A57103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6B31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513F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0020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DE2B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348B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RP3_2005_842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C564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5B9ED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8C937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292548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16F2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58E9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F27D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D6E3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0EBAB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RP3_2005_843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1729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FA871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C040D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5F4FD93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C19D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D09F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79BD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5875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9C93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RP3_2005_844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CD5B6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DB620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F0A0A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43CE1E9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4CE2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9677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8408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585F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5533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RP3_2005_845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B317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D9673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FD184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Meliaceae sp. GZ128</w:t>
            </w:r>
          </w:p>
        </w:tc>
      </w:tr>
      <w:tr w:rsidR="00036841" w:rsidRPr="00565285" w14:paraId="444BBE8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78A1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CA6F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159C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259D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165F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RP3_2005_846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54F5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1549E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64FF3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complex; indeterminate</w:t>
            </w:r>
          </w:p>
        </w:tc>
      </w:tr>
      <w:tr w:rsidR="00036841" w:rsidRPr="00565285" w14:paraId="0250FF8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D824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FAEB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1B0F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03EE7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3532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RP3_2005_848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E238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0AF8C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A677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39EF2E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669D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B712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3D4A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5B3F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92CC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RP3_2005_849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AEE0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3DC74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B8049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CFF629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D9BA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E7A7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08EB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47A9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44C4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RP3_2005_850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44E1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B9BB1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F0710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27870F0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C7536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A8A2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714D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B5E8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1AB5C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RP3_2005_851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115A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2D3A2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C16F3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45105A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5817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7CC8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286D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FC97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4403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RP3_2005_852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47A3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C55DA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A3A0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B28DF0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527F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E4F0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F6EF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4BBA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74D2F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RP3_2005_853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3221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93196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E59EE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30BF31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0171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75BA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8FF5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D68B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B469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RP3_2005_854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37A6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2F98B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A79F0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448901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7A41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3A49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25AE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9A8D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431A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RP3_2005_855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5E9D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DCE9C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A629D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C33AC3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CD18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31C5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6A52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EF518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CBA2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RP3_2005_856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2CDD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A2A29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E84EA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2C30C5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631B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31C6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89D0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051E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8041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RP3_2005_857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53A4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9DB30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8D6C7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5D0D8E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FBDB1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51A5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3E3E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F481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1B9F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RP3_2005_858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D1F6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AED2B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7B780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502AB1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1CC3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7CFD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1F58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982D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0E8C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RP3_2005_859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331C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ADCDA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5B612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C08983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26A09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EF57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0F98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E4C9A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CA89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RP3_2005_860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181C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BFC22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2C008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GZ057</w:t>
            </w:r>
          </w:p>
        </w:tc>
      </w:tr>
      <w:tr w:rsidR="00036841" w:rsidRPr="00565285" w14:paraId="72E55CC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C4A5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1DC8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9C87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F8D3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E359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RP3_2005_861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FB31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2AE85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C4C36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8E3E6B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24F6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1F5B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06D1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7B294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EF38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RP3_2005_862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59E5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FBF62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C20FF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44ADD9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16BF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ABC4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9252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6C77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35B6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RP3_2005_863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B483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02818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D3779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C41DD5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24BF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D1A2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624E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5F11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2122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RP3_2005_864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4626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02FC5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C233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C72292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D5BA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4FAE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EC61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6E49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F57D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RP3_2005_865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CFC7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02DAE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39955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Cunoniaceae or Juglandaceae sp. GZ051</w:t>
            </w:r>
          </w:p>
        </w:tc>
      </w:tr>
      <w:tr w:rsidR="00036841" w:rsidRPr="00565285" w14:paraId="1420006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A2A0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F62F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7883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6B0D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E7E9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RP3_2005_866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E476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B9D6A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1137F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AB6B4D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BBCC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AF91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6729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A429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D13A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RP3_2005_867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CACDE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EE8CB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3DC6F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72FE032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43A0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8446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8344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EC39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5608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RP3_2005_868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99D9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743A9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CCDB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48E726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CAF9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E208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7D6F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2C32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8A37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RP3_2005_869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84F9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A70E1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78501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GZ102</w:t>
            </w:r>
          </w:p>
        </w:tc>
      </w:tr>
      <w:tr w:rsidR="00036841" w:rsidRPr="00565285" w14:paraId="7E91749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C7DE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AC72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A726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802A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EE1A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RP3_2005_870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74C2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059DC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26F30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E0B6DB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3275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BF53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ED48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0B3D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47A5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A5D8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968CF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4E987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7FA46A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77D89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1E78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F2DD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24B5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5B62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RP3_2005_873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8DDC2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E8DD6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27BF1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40D1F08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7749A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4ABA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D58C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6D3C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A6BB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RP3_2005_874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7A07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7809F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C66DA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Dicot sp. GZ042; 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“Myrica mira”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GZ080; 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GZ097; cf. Lauraceae sp. GZ150; indeterminate</w:t>
            </w:r>
          </w:p>
        </w:tc>
      </w:tr>
      <w:tr w:rsidR="00036841" w:rsidRPr="00565285" w14:paraId="697EB75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10621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4A66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4BE1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29B9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CB74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RP3_2005_875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4F94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CF979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9C79A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4CBFF8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D4CE0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5C8B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7102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6794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0C5F5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RP3_2005_876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5F00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8A418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A406E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Meliaceae sp. GZ128</w:t>
            </w:r>
          </w:p>
        </w:tc>
      </w:tr>
      <w:tr w:rsidR="00036841" w:rsidRPr="00565285" w14:paraId="02A977F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115FC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954D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C8C2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CBB9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B895A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RP3_2005_877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F6415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D9FDB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8C5AD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Meliaceae sp. GZ128</w:t>
            </w:r>
          </w:p>
        </w:tc>
      </w:tr>
      <w:tr w:rsidR="00036841" w:rsidRPr="00565285" w14:paraId="479446E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6C77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3FC6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A3DD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72C0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5635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RP3_2005_878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568B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234D8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07585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Meliaceae sp. GZ128</w:t>
            </w:r>
          </w:p>
        </w:tc>
      </w:tr>
      <w:tr w:rsidR="00036841" w:rsidRPr="00565285" w14:paraId="229B1F8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710E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524E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91D8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822F7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80D6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RP3_2005_879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A4C4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108BD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748E5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25CD4F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1629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32E1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0946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D139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89DA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RP3_2005_880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8DFC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409EC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BC512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7DE6E9B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62E7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4EE5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D5E2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5382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D024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RP3_2005_881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25DE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DC4BB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F5012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1428759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A246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8A22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58FE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33FA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2E4A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RP3_2005_882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FF8D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2D7B2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7F4C4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4A11A8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33C3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D44E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E1B4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C5FD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8F14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RP3_2005_883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2361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9501B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14D11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5C6677E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8431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7CD6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3EA2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F4AC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9B0E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RP3_2005_884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79B3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DF183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543FD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60BF76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12FE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C34B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218E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5DF6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D95D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RP3_2005_885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DAED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BDF39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DB9A5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3F7DCA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1E01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24E8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FC18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A4724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641DB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RP3_2005_886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8821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C77FC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22D6E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Casearia”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GZ066</w:t>
            </w:r>
          </w:p>
        </w:tc>
      </w:tr>
      <w:tr w:rsidR="00036841" w:rsidRPr="00565285" w14:paraId="0047A5F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D82D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67FA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03D8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8DDD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676A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RP3_2005_887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F5BBB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D2E5A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643C0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8D0DF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7B742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72E1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34D3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96A4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3137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RP3_2005_888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421D5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11189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8DB9F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998809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5D04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8C6C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2980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25FB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3826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RP3_2005_889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17D1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7D0F2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600D9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3B5E033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8A1A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2BD9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3A02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6DA7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BDFB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RP3_2005_890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60D9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28E99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39377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554779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AD24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566B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790C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E7D4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CE92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RP3_2005_891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DBE3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6A855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2DF23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F44457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7DCA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C222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A3F0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41E4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0DF9A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RP3_2005_892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3B47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63800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D78D3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0E34DF4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92936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19D1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978B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D63B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A6F4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RP3_2005_893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0BE1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D5EB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6B664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972AA2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D66C0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EFCA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3727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E0EB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B06F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RP3_2005_894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C46C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57DFB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D296E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BF59A8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F65C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498A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61A4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F700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CE7F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RP3_2005_896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0DE5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F1A55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05C9C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4277E0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3643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B9F5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175E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8DD1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993F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RP3_2005_897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5346D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746D0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2B992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A3E8A7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1A0F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C82C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5EDB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0830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324B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RP3_2005_898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D9775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67339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D7AC7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6113F40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527E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C320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B3EC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9130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0D9D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RP3_2005_899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265EF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B90A8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79959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GZ114</w:t>
            </w:r>
          </w:p>
        </w:tc>
      </w:tr>
      <w:tr w:rsidR="00036841" w:rsidRPr="00565285" w14:paraId="7D818E9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85D1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BCC8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7044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F82F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F4469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828A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0F9FE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19573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Sapindaceae sp. GZ047</w:t>
            </w:r>
          </w:p>
        </w:tc>
      </w:tr>
      <w:tr w:rsidR="00036841" w:rsidRPr="00565285" w14:paraId="3D268CD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487C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E653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2E68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7BAD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B44A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RP3_2005_901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8A92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01D12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6685F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4BFDFF0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F544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3ED3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53E9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3F65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426C6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RP3_2005_902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90A0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D5BD6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74B3A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3BAE2D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2E6D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35BC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7D87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C664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0C22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RP3_2005_903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90B7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0DEE9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2B48E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F03CCC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9D22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4464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DA03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C6FD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0A64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RP3_2005_904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8B0B0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D791F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ABFE6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5F9502C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FD3F2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1248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76BB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02A7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BDE3A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RP3_2005_905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65A7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1D18B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EDF82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GZ106</w:t>
            </w:r>
          </w:p>
        </w:tc>
      </w:tr>
      <w:tr w:rsidR="00036841" w:rsidRPr="00565285" w14:paraId="71B39FA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978B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DAB0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C082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4EDB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43DD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8FA4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1B433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1F52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CBC6AE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0167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F5D1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6CF7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5953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F70D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RP3_2005_907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CD5D6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2A364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1469B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499EA2A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5E4A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66AD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1504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4757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F7B1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RP3_2005_908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732B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F5773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8E9BA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D9BAEC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D1BA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DD59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BD81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0E5A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AA00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RP3_2005_909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D97D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FA722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D6B9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61D96A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88BD9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17CD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2C96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8A69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F5D1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RP3_2005_910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7A21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E5C9B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1C2B8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1B88815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2A9E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04EB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C076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8149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DF28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RP3_2005_911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92ACB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9DC3B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0EFD3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7BA480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D7A6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149A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70D8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3F3B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EA59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85AB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B142D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013EE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AC6E51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6B56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D961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7B23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0374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A701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RP3_2005_913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EC97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C7B97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C5DEF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EC967C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4FA9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1FCC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FB64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5445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6E826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32784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E06FD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D28BC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FC2F74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9F9A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E7E2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FAD9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74E1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0370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RP3_2005_915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DFE2F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B81F8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4294E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5223CAC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9569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F11C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E7A7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06EA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51E0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RP3_2005_916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0DB6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61994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E5586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BF9EEA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27CD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1624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906C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A60C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83A7A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RP3_2005_917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80C8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5A1D3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C3F85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7A4283C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469F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6832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708C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CFC6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0E00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RP3_2005_918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42A3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78181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E53A7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414C17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C750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70AF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147F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5ABE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530D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RP3_2005_919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3524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6B68F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4A25E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59498B9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4EEB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BD49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AFDC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AC6E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09B3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RP3_2005_920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2D2C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F2097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0668D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5A674D3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7BF3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3178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DE76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7605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6D098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RP3_2005_921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8294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B856D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8CF0E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5635EA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0B31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7A67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E2F2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7790D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FDB8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58D6A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D4A30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22235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EEDB14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0340A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7B5A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4CB5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EA1B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1FA9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RP3_2005_923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A88F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1A8A2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D6CB8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9F4A84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B5E6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54C4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0151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9177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945C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RP3_2005_924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1C06F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E941B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2F346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64FD0DE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9E845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BBF8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3396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2BE9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9BC9A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RP3_2005_925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8B89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B14DA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A128E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55258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0C84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3AAA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9F3D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1246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1907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RP3_2005_927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54C1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4977E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2CB1E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BE2FCB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3268F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650D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C462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F882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4B7A8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RP3_2005_928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4C87D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A83CE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DA346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B19DBE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0667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BAA4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365B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67DA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43E29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RP3_2005_929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DBFA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531C5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1725A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2B24B0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1508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EC49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C660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70FC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9EDF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RP3_2005_930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0320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8FC44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0E2AA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09618F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F452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1D7D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665A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985C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72D80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RP3_2005_931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97B4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1FDB4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CFB52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DE464D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94938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1939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CA80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A8F1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3AFD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RP3_2005_932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0C05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44042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05592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06D150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FCA3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0DF6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BE38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6790A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C8E67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E1BCC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B75CB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10AA5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64FB588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CDE4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BA32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24F5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AEF8A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A09A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RP3_2005_935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41D6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6CC3C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3F21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GZ151</w:t>
            </w:r>
          </w:p>
        </w:tc>
      </w:tr>
      <w:tr w:rsidR="00036841" w:rsidRPr="00565285" w14:paraId="18D1B79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8081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F6A2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C18C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27D7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49162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RP3_2005_936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87B9B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9033B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C0361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70FDDF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7CEF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FEC9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95F4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D567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EE86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RP3_2005_937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B4B4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07C19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3FCDF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</w:t>
            </w:r>
          </w:p>
        </w:tc>
      </w:tr>
      <w:tr w:rsidR="00036841" w:rsidRPr="00565285" w14:paraId="34938A0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6C27D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5984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36E0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3E93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A830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RP3_2005_938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95B5B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0E270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A06DE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AE2163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2316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1371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FA2D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BC4A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A8789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RP3_2005_939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A88F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98712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DD336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00E64D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7B5A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4FB4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C550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A4BC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3E93A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RP3_2005_940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56623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A7C1A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60F9D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90DB1F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33ECE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884B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D1B6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5C6F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33781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RP3_2005_941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37F1F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ED664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1E8BF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99C19A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70A5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813A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B8E8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A9C7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6028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RP3_2005_942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FCA3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31D7D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D6FEB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“Sterculia”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GZ024</w:t>
            </w:r>
          </w:p>
        </w:tc>
      </w:tr>
      <w:tr w:rsidR="00036841" w:rsidRPr="00565285" w14:paraId="7F4B355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49196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3FF8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27F3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ADEA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0171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RP3_2005_943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57393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DF16D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1FF04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9AD404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4979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C282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0F00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7FD9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2D7BE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RP3_2005_944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9B9BB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55DC5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95B96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7573D9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86BA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BA40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3E58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DE63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9881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RP3_2005_945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AAC5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45997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C189D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1500544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E34A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B8D4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CDE5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F622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D8CB8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RP3_2005_946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9D26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9D9B7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06D87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77E58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AE5B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0939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F6DD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9558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6191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RP3_2005_947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1B5E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FFB4B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68042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E3226E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AC7D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4FBA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C4F8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6E5A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8295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RP3_2005_948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FA64A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993F5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C32A6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5D84DA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0C1C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A5A2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66C9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42FC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EB33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RP3_2005_949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D1AFC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F6299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4B9C5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D666A2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628C6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5708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F60C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374C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88E3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RP3_2005_950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8120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6BE1E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6B233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197BCF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037D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EA43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3F45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559F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E1A9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RP3_2005_951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C2D04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61B16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8376E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8B1C70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38D8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CDC4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E62F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9AB2F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4831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RP3_2005_952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7A117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A1C0F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19192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3425738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2C5F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6737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D726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F38B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03785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RP3_2005_953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0EF0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131C9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E1B30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1CE7253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CE7A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35ED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E078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6F63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04F3A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RP3_2005_954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7AFD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B59E7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31FFA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GZ131</w:t>
            </w:r>
          </w:p>
        </w:tc>
      </w:tr>
      <w:tr w:rsidR="00036841" w:rsidRPr="00565285" w14:paraId="4E5446D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8B3B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8776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DF9F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0787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EF37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RP3_2005_955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2E1B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9DA36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6900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5A56BF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2E13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B2B3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A08D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073C6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84A1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RP3_2005_956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3C35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3D6C7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1B19B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708C7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62B86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D29C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BAC0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75C8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8B77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RP3_2005_957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7157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035DD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D6F28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3CBD05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CA6B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959F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1545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A2566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7E6BA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RP3_2005_958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8A67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DBDD2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62F68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1565B81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D04FD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851F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1583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6892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7D998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RP3_2005_959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BEBF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DD5CB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DE716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9FCCD5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550C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CC52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9627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6FF4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912C9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RP3_2005_960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BD01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DF5BE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7A117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37B1C8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5D86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0744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C87C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4FE1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78307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RP3_2005_961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C8C8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9C7E4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4A61B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2020B5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0245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1E08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3F18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9944B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147A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RP3_2005_962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1AC5E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CA246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88644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0CDD13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7971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FF64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B555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98F5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1C8B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RP3_2005_963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31EE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6A01C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76AA1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017E28A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2DF4C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97BB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FA50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DE92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9838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RP3_2005_964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C147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7CE25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A89BF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70B23CA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E948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9165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FF06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ACA7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9429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RP3_2005_965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F7BA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FCB02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A37FB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13CACA9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0CCC8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2C12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DDE9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6155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2801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RP3_2005_966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C62C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BB86A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CE54D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174145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CBB4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D516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BA19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7E92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D429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RP3_2005_967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436D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ECA32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DF8EB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0D130D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D3C54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7ABE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EC0F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1B35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ADDA2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RP3_2005_968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3C0B3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2A74F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79316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C5A035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4B73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A2CB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58A6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FE4E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F24CB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RP3_2005_969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8DBB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56CCB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9C6D8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67CF24E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43F24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6470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42FD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F6A1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99C2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RP3_2005_970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6C3E4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41473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FAE2B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3F4D8D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C798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34ED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763D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C2219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2852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RP3_2005_971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E580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B83A8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4E804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69105DE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33057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A137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D95D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EA4A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2A81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8C9DB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2F092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228FA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38ACF3A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EFAE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F327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42B3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F7D7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300D3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RP3_2005_973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AE6E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BC65C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D335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EF2D92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0CB0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DDEB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9B15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3A693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8893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RP3_2005_974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A9804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4E75E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B1EFD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82C1A8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8184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C36D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57F7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1B1C7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4B9A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RP3_2005_975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78F0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9BFA2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7C5BE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A764B4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F02E8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9ED5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6845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4CA6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918D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RP3_2005_976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DB57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2B79D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91AF6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A53177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32A3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A450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BACB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71C55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05C4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RP3_2005_977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95A2C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37C5F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55EA0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F84693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B775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1787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A9DA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D26FB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7A23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RP3_2005_978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A530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74531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47960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Menispermaceae sp. GZ028</w:t>
            </w:r>
          </w:p>
        </w:tc>
      </w:tr>
      <w:tr w:rsidR="00036841" w:rsidRPr="00565285" w14:paraId="05E59F2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C4AE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6B4B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3943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D6DA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96B1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RP3_2005_979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2F7D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8E9DA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E7A53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D47C02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173F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F4DB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8FCD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2BF54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1E3B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RP3_2005_980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FE5C1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C3008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9B3AE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C23E33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A291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AA0C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AC82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108F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453A5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RP3_2005_982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802C0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CAF3D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9E974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686154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CFC3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7C1F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D50D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651E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6493B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RP3_2005_983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8080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6DDDE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8A82A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1759BCB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EA6D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7D6F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3E32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1D65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DB41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RP3_2005_984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6361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3AE09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6AD09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63279EE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AA9F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A315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8445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5E9E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EF7A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RP3_2005_985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4443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3D6FA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95D80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373BB35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089E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BA20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7496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C8A1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E158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RP3_2005_986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4006F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FB78C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F8332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0AC314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5B2B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A1B2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4DD8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F899B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12FB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RP3_2005_988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C49CA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5FB03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9CE76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9FCAA7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EA52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7EC5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7CAF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62D2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36F8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RP3_2005_989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E53F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6B633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6E5D3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0D17B4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D2526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4497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8771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0E4C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58874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RP3_2005_990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EDADA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CEF88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C666F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GZ138</w:t>
            </w:r>
          </w:p>
        </w:tc>
      </w:tr>
      <w:tr w:rsidR="00036841" w:rsidRPr="00565285" w14:paraId="0C08601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7399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CC19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E7F7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0FF0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497A9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RP3_2005_991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5C9F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154B4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9931E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70EEBF5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5A44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0D6B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D8A6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831E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31FD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RP3_2005_992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2D71E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1BABA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38F70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0E7721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2FBB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498A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4E7A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CA53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F822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RP3_2005_993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5289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466BE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4A60A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6481AA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1199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38C5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0112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D3011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1EC9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RP3_2005_994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2C08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45007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D4049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93F495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3489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78FF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DD49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D621A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79792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RP3_2005_995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CCEB3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0B679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372E1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9F9FEA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EDB5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6BC9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13D5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EE797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5B32C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RP3_2005_996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C5DE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2FDBB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B07EC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6874F9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AA6E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5D58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19DF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9F1A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BDBA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RP3_2005_997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A69B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F963F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21A50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942979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0662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0541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C1AC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50C34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3EB0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RP3_2005_998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00FCC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9369B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EFC89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787C79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BF4D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00D4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D87C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62CC5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EADA6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RP3_2005_999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6E542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43F44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A3F40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2FBDD2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0112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3DCA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803B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64D8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E2D9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RP3_2005_1000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EAEE4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67E15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E1411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5F108DD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5F3E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E473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2328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E383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846D6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RP3_2005_1001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AC74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2FF66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B09B9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AD046B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1E7A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46A5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5579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2DC2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8A8D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RP3_2005_1002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C623B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FA15B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C3FE8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6FA30B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35D3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F3CA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A016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180E4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8D41F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RP3_2005_1003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CFCA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A9383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83792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911B13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72B24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2755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F4B7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4080D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89AD8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RP3_2005_1004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81A1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32C89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EB0A0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0653D3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C882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376B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1AE4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CC13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08E4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RP3_2005_1005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3DF6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82FBD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A7E0A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0CC834F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6EB59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D845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EA60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67477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1803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RP3_2005_1007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5579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3307F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69853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AC144B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A484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7EF8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229F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A4E0E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8E26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RP3_2005_1008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B640D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85BE1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7F91C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4379224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761E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6EEF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EF38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655A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3B1C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RP3_2005_1009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40B6AF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B7A26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836A5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GZ008- pollen cone</w:t>
            </w:r>
          </w:p>
        </w:tc>
      </w:tr>
      <w:tr w:rsidR="00036841" w:rsidRPr="00565285" w14:paraId="0E54FC2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24EF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0EC9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63A5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DEE3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B96C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RP3_2005_1010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8EB5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EE368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5385D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394FC7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5A49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CA10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DD3D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8EA1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DC3CD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RP3_2005_1011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BB63A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8F57D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CD3C7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6704ADB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A5BF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B6A8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5FF6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7075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5452D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F569C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6E72E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DF40F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ACF3A1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98959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39FA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3CA9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3C05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FADB4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RP3_2005_1013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604FB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82A2F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55E39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8C4017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AF520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F1C6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548E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E0D4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4180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E616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CFAE8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0C962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2AF3CE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7808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F16B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B21B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DF33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BDCE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RP3_2005_1015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B943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B4D3B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D020C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7F1B46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C00A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6B9D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83B4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A87C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9C04A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RP3_2005_1016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0E6B4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DB917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0BA58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3C259E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A240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986A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28F4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12D17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9FCB3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RP3_2005_1017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8A6F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FF2CB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06C3F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303B577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1FFD7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086D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4AC3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2829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BCBE9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RP3_2005_1018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8CC14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8410E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2CCA7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GZ067</w:t>
            </w:r>
          </w:p>
        </w:tc>
      </w:tr>
      <w:tr w:rsidR="00036841" w:rsidRPr="00565285" w14:paraId="51E49B0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9855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22D8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C554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63D72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E63C6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RP3_2005_1019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4B6D3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4D48C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90CFA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GZ107</w:t>
            </w:r>
          </w:p>
        </w:tc>
      </w:tr>
      <w:tr w:rsidR="00036841" w:rsidRPr="00565285" w14:paraId="14CCB79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1D44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D8AE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A659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BA54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3A16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RP3_2005_1020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86EC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3218D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943B0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A99A5F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AC65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C11E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B26E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41D6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DA8C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RP3_2005_1021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5D56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DBD64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5BB39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2B73BD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80AC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6B63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CD27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5F68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03C97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F9605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95FCE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B832F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F35BFC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7F0E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601A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F63F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F7BA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CA255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RP3_2005_1023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06F9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FA0A8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15E06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84C281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0C03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E857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7392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C0FB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D8E80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RP3_2005_1024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EF3FF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1A831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C7890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0DB59F3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CAAA6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C7A2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B094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41F5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6C29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RP3_2005_1025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7438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99C1A3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4A6CA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9C09B1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AA2E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BEAB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D52F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09D93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833A3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RP3_2005_1026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008E7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09A32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69C6A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GZ093</w:t>
            </w:r>
          </w:p>
        </w:tc>
      </w:tr>
      <w:tr w:rsidR="00036841" w:rsidRPr="00565285" w14:paraId="02EAB7D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098F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C0CD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9FEA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6F20D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0B2A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RP3_2005_1028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A7BD8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C1AD1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BD91A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DB4E88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19A65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37AF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506A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214B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6635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RP3_2005_1029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6192F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F3028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599F0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3000F3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48B4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3C5E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0710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0603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2D404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RP3_2005_1030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AB721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E929E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9E861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D00613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5585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FBFA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CE43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FF88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3670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RP3_2005_1031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C7E39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183BC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5D73B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25868A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9E8D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B44B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C2F6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795E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1843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RP3_2005_1032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0F397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BFD26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9B2FB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AEBBA1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B345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6B00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0486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9B08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EAFF4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F4F67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44117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04179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“Paullinia” prerufescens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GZ064</w:t>
            </w:r>
          </w:p>
        </w:tc>
      </w:tr>
      <w:tr w:rsidR="00036841" w:rsidRPr="00565285" w14:paraId="75466EE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4E08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A047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D2FE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722F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FA1B4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A10B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23702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6A04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A6EFA4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18A2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0F9C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FC91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F5CD3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1DAB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RP3_2005_1036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84385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1623F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118AB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“Ouratea” firmifolia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GZ076</w:t>
            </w:r>
          </w:p>
        </w:tc>
      </w:tr>
      <w:tr w:rsidR="00036841" w:rsidRPr="00565285" w14:paraId="67F4B55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83BC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EDD4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FE2F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733A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97E0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RP3_2005_1038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697B0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45ECA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37E1B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“Erythroxylon” cuneifolioides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GZ122</w:t>
            </w:r>
          </w:p>
        </w:tc>
      </w:tr>
      <w:tr w:rsidR="00036841" w:rsidRPr="00565285" w14:paraId="4EC9834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DD83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06D4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046A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7A58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F9E6C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RP3_2005_1039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A3A8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08FB3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3DCF5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AE1179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BE12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DF9F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0598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C80D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BA75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RP3_2005_1040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353B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A3528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4E4C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ABF922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51D3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287D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54F2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7E88D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F7B7A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RP3_2005_1041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F07A0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29D32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39F20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6382242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5672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624A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BF62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301F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0338A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RP3_2005_1042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6440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50353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BAC7E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4778F0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2B2B5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F18E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FBB6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9BE2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4509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RP3_2005_1043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693CE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F682C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A81E6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EB11F8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B638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9D0C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E9AD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BCC6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92249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RP3_2005_1044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37386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206D6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B6EA4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226618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C132F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204F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A385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54D36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E39BD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RP3_2005_1045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81AB9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43F6A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FF26C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1585EE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77E8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1233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450D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2756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53E08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RP3_2005_1046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7DAF6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6258D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9AD88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D33BFA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3D5D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293C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0CAC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94481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2520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RP3_2005_1047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F61ED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ADB4A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9D50B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1EEAB0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4C11E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57B9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74B4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36B6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13CB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RP3_2005_1048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274E8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A0059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A7DA9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31161E3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C23B8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6737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B96A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7289E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581E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RP3_2005_1049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8AAE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24776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A96AA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7293EB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9160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2622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1700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38266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C9ACC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RP3_2005_1050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9688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EF2ED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87B24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BA7182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5748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831B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B283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678A4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D3B45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RP3_2005_1051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F8F9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B9B3B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D38EB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E27819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555D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FDCF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04DB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7277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46B1C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RP3_2005_1052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C347E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4F850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5439E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GZ060</w:t>
            </w:r>
          </w:p>
        </w:tc>
      </w:tr>
      <w:tr w:rsidR="00036841" w:rsidRPr="00565285" w14:paraId="3CF03B1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CA422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CA7B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EEFD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8530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A859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RP3_2005_1053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86EC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03E9D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D2FC6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GZ061</w:t>
            </w:r>
          </w:p>
        </w:tc>
      </w:tr>
      <w:tr w:rsidR="00036841" w:rsidRPr="00565285" w14:paraId="4E9E2DB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186B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CFAF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853E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BC3F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DBBF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RP3_2005_1054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533F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3BB04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8A9A1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12DD14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4B98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2804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2E8F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74BB1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DD5FB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RP3_2005_1055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23FA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05D437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4F1F4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55A537D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C163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1768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1121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3B9F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5CE9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RP3_2005_1056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8540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C0FAB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04582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505EC0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E5CFC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4974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02F1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F984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5026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RP3_2005_1057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4D98E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94F83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A6B64C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44FC85F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F3D8C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4AE6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87D5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26A1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11018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RP3_2005_1058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97582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C0FA6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F7EF7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5B3CBD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AB51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5267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4632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1141D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AC3B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RP3_2005_1059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65BA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EB96B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A6E54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0C7504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DA0B4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3F3C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034E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EB78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7BEC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RP3_2005_1060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4325D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B4225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3" w:type="dxa"/>
            <w:shd w:val="clear" w:color="auto" w:fill="auto"/>
            <w:noWrap/>
            <w:hideMark/>
          </w:tcPr>
          <w:p w14:paraId="339CC8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Agathis zamunerae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GZ008</w:t>
            </w:r>
          </w:p>
        </w:tc>
      </w:tr>
      <w:tr w:rsidR="00036841" w:rsidRPr="00565285" w14:paraId="56AC1EA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6043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09B7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D73F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B3EBE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56CEA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RP3_2005_1061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E6D59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41F33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C182E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142C077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2032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41FA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27DE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C9A3B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F811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RP3_2005_1062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C1C2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A4956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A8A3B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114C74B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264C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4510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A324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B19A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722A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RP3_2005_1063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7D8DD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5C251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AB0F2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6D85A0E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D25D3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20E2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9BD9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50326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D942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RP3_2005_1064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DE79B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949A2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8F5EC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GZ061</w:t>
            </w:r>
          </w:p>
        </w:tc>
      </w:tr>
      <w:tr w:rsidR="00036841" w:rsidRPr="00565285" w14:paraId="042B0C8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79D7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4CCB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176A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D6243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D6D5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RP3_2005_1065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CA00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921A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D1545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4996E8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8B3B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6B16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427A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5740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64D5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RP3_2005_1066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5D3E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3307E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663FA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8C8706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3111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6BA0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054C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05DCE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9BC1E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RP3_2005_1067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10E4E9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8CDF5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0506F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GZ011</w:t>
            </w:r>
          </w:p>
        </w:tc>
      </w:tr>
      <w:tr w:rsidR="00036841" w:rsidRPr="00565285" w14:paraId="43C5986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8CA87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2876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4615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DB5EF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7AA73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RP3_2005_1069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12971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E05D9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169D2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E981DA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E736D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3EDE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E95B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575A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4899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RP3_2005_1070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2A4EE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E2308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0F6FE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429E0C6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B5C2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FEB1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F7C6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8989B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9C84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RP3_2005_1071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8C263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7A2AD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6F43B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03478B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4FC1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B4FC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47B5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0366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7B40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55F2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E4595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E752C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00A3CC1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0767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226E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E9DC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B6B23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FE00C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RP3_2005_1073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4D46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C8429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5426E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F619DD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DA0E0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5859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73B1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73E1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B9CBF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RP3_2005_1074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660A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0A643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56644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4F862E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F1CE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8512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127C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5241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AD05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RP3_2005_1075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C904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5B6E8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5003B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C79E2B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F77F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E9F3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2C85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15BD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E2106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RP3_2005_1076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3FF45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31486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5864E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F56E1C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FC3E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E77C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A613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4B856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4923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RP3_2005_1077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AF1F4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F2CB9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1CE386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F2AF9E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2023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F707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E9B0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523DC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BC99D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RP3_2005_1078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A916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1D3AC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09996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GZ093</w:t>
            </w:r>
          </w:p>
        </w:tc>
      </w:tr>
      <w:tr w:rsidR="00036841" w:rsidRPr="00565285" w14:paraId="65FF154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EC103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A1F3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02F4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5B93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12C66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RP3_2005_1079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F6500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0C12B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DA2B4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Rhamnaceae sp. GZ078</w:t>
            </w:r>
          </w:p>
        </w:tc>
      </w:tr>
      <w:tr w:rsidR="00036841" w:rsidRPr="00565285" w14:paraId="43E2674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E0C7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4D5B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B3B5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53ED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CC711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RP3_2005_1080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07F1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7C07A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E1CD9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GZ093</w:t>
            </w:r>
          </w:p>
        </w:tc>
      </w:tr>
      <w:tr w:rsidR="00036841" w:rsidRPr="00565285" w14:paraId="43BD5C0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A07E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28D7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DBEC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1358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925D5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RP3_2005_1081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70BD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F1A05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04581F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7FBBE42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811D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532C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EA89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BAA6D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424E0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RP3_2005_1083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5CC76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FDED6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2D3BB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B7DD97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2D4E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3851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A233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39759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4DC0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RP3_2005_1084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D900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D00BC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05D6F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3A585D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60CDA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2E62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8DB2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30A0A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33BE5F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RP3_2005_1085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F191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D6840B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3872B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F3049F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0B77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F226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AAD8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418D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CCC4B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RP3_2005_1086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79D8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1642C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B0BCF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03AA15C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913A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8AAB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D51D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4C8A82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0E6F8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RP3_2005_1087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D9BE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769F0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640EB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7F0611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F12A7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BC06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53B64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F8462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CAC9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RP3_2005_1088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2ACFC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152BB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DF62B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37ECC0D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BC965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4E92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491E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3579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F81A9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RP3_2005_1089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C54CE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C8844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2C8AE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GZ067</w:t>
            </w:r>
          </w:p>
        </w:tc>
      </w:tr>
      <w:tr w:rsidR="00036841" w:rsidRPr="00565285" w14:paraId="0B7BEF4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0AF28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B10D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54CD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603F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71C2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RP3_2005_1090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B3DE6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0D326B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F820E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DE268F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C9669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67B6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DE76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816E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6F28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RP3_2005_1091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6F9B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29FAC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2A34D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5FE8E2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1E2CB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A648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3307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B692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2E95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RP3_2005_1092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328BF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D3971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FC1B9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GZ061</w:t>
            </w:r>
          </w:p>
        </w:tc>
      </w:tr>
      <w:tr w:rsidR="00036841" w:rsidRPr="00565285" w14:paraId="14EA2F9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9F4A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EC7C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760A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0872E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D11F0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RP3_2005_1093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43F77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1CCE8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CEEEC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D5E1FD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72F78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3895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C56B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CC8E2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1A4EA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RP3_2005_1096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D2EE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D2342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CC284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026A871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EF731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31D0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1EDE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13F3F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766C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RP3_2005_1097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43BA6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F821B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D5434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GZ007- ovuliferous complex</w:t>
            </w:r>
          </w:p>
        </w:tc>
      </w:tr>
      <w:tr w:rsidR="00036841" w:rsidRPr="00565285" w14:paraId="4F38912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CC6D7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915E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D7E3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8324F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D2181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RP3_2005_1098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95EB5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1570A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34453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CB4FAF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824BB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431B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774FB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538FCD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4784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RP3_2005_1099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0AAE4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7155E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9E5B7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82FAE8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0C4C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E030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B85D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2D68D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FB35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RP3_2005_1101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F3034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76881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35A6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17B078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46D2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0541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B27C0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E4CCC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416D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RP3_2005_1102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200841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7C8C0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B7E90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GZ009; indeterminate</w:t>
            </w:r>
          </w:p>
        </w:tc>
      </w:tr>
      <w:tr w:rsidR="00036841" w:rsidRPr="00565285" w14:paraId="081A216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7DC64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1B18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87B1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A315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67DD46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RP3_2005_1103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4495C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D608E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C53DB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14A6A5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7FAE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48EA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4CC2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9D42F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C2669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RP3_2005_1104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8AAEC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02DCB2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7D714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9F33E1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DE65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F4F7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C56E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539D7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1A33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RP3_2005_1105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33AE6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59951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5CB0E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Urticaceae sp. GZ038</w:t>
            </w:r>
          </w:p>
        </w:tc>
      </w:tr>
      <w:tr w:rsidR="00036841" w:rsidRPr="00565285" w14:paraId="70978D1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A28B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D6D9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67A9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1DB1CA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DE60D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RP3_2005_1106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9361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A15AD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CB616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4A13F2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10BF0B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1D61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2817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2269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24D9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RP3_2005_1107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BC1C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39929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5EA32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C6477F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01B5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936E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F1069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C95C47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9EDBC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RP3_2005_1108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161B7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CD5CB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0F32F2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5C409E0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5BB4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227D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4294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3C1C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60B24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RP3_2005_1109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7246A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F0D8F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64B92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6B0C75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FA74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4932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1E894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8470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DDFD2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RP3_2005_1111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45A2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57DA0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77EC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GZ054</w:t>
            </w:r>
          </w:p>
        </w:tc>
      </w:tr>
      <w:tr w:rsidR="00036841" w:rsidRPr="00565285" w14:paraId="7A72EFA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6DB78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BC965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DF5B3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BA68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25080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RP3_2005_1112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54DAD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FF83B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10727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14CAFD0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6094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38C8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83C0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48243E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738C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RP3_2005_1113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EB4C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0D2B38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E3DD2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F2A546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58A1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39CD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8466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3534F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E26B8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RP3_2005_1114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E8AE60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1A7AE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8EDA0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86ABFA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5F5C0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D48B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FD9D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78DDE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8AB33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RP3_2005_1115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AD53BF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16AA8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3C6B0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1FA066C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4842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314B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2BF5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7BDF9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3C4D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RP3_2005_1116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B6CD4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92C0D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A1CD8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D0C392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79429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193B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FBF0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043DCC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67A24F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RP3_2005_1118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6EA2E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115CA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C02A8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BD2E97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8FA43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000CA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F2A5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C623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74FF3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RP3_2005_1119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143366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A8B7E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473DC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CE6D6C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5448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6502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26E2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9D5D4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B4B58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RP3_2005_1120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9C11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269EC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4B207E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43699B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CB70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9D67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A0C1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41B0D4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CDA2D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RP3_2005_1121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9088C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80DBC2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1F738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981839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DB2E0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6DFA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3155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FABDE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F8D9E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RP3_2005_1122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715E9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EA6B9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D1DC0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1AEA964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A26EA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7CEA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4A2D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9D16F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BD27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RP3_2005_1123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DA839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9B182B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9F083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Malvaceae sp. GZ026</w:t>
            </w:r>
          </w:p>
        </w:tc>
      </w:tr>
      <w:tr w:rsidR="00036841" w:rsidRPr="00565285" w14:paraId="4985764F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9463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A815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3C8A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F8E0D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7ABE52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RP3_2005_1125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8838C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9C010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83AF9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AB2F3C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18A2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2C12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D871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78ABB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03E30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RP3_2005_1126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CD4F6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0F8E7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7D4D3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2717FF46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3FA1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1A84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58D6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2E62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7B74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RP3_2005_1127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23C06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3D07C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03BF44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38C970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EA8D6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4C17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342B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477777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62E25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RP3_2005_1128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35739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457003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8B0D9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GZ132</w:t>
            </w:r>
          </w:p>
        </w:tc>
      </w:tr>
      <w:tr w:rsidR="00036841" w:rsidRPr="00565285" w14:paraId="060D1B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8B4C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00AE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2971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4030A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C40A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RP3_2005_1129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2D607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7DAA9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AA4F9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“Banisteria” patagonica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GZ154</w:t>
            </w:r>
          </w:p>
        </w:tc>
      </w:tr>
      <w:tr w:rsidR="00036841" w:rsidRPr="00565285" w14:paraId="6771400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FF163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91ED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4E795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C92CD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6F237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RP3_2005_1130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544BA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8A7DE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AFFEE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GZ055</w:t>
            </w:r>
          </w:p>
        </w:tc>
      </w:tr>
      <w:tr w:rsidR="00036841" w:rsidRPr="00565285" w14:paraId="21D415C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B2C5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4AFC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D2C5C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EFB59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B047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RP3_2005_1131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C1CC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9E003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1ED90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Myrica mira</w:t>
            </w: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”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GZ080</w:t>
            </w:r>
          </w:p>
        </w:tc>
      </w:tr>
      <w:tr w:rsidR="00036841" w:rsidRPr="00565285" w14:paraId="29557A7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54B12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1D56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876A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118B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63313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RP3_2005_1132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721D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4E388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7F97D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FB3839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4897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DE5E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CA9AE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A5274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E15B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RP3_2005_1133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8DEB2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F83F88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4E27B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6FFF56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CC33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D491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DFC0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BF2AE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256CF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RP3_2005_1134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ED1E2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4DCA7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00F53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11B70E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4765F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47726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FCB55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8C639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7897A8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RP3_2005_1135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02D7B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BE614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49E89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A22324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C7E9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6200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B12E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E60697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BA101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RP3_2005_1136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06DA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5FD26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BCA47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09433D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CF0A5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150C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9AD2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8481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60CF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RP3_2005_1137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00410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6CBC1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1D3AC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7477C44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9605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52F2B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3600E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CCFD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C24F2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RP3_2005_1138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06CC0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726D7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82527E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5A683AD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1B25E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D17BE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8AAF3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871E0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3BB75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RP3_2005_1139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99AD9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4A9278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85E72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75699C8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A5D5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EDD4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034B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76329C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245D0D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RP3_2005_1140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B6AA2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4F737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B0AB9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0D2012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A7F1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E1827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5731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222B8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3EBE3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RP3_2005_1141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B8C5E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63008F0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77CFB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277ECC7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826B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550C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C33C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6E427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9C5F7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RP3_2005_1142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AB6D4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30540D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B95A8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739453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75C8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AAA0B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E54E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B07F86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BD21C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RP3_2005_1143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90CF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C87A8E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B675BC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9AB375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B218A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D1E90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E6D8F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61E409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1A0B7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RP3_2005_1144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DBCB5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B7D3E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EDA59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19F79C1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877D8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B01DE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786D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21B27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6D4A0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RP3_2005_1145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0AF6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0DA3E4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37BA8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2A28464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2B9B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F3E8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1AD79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ACDF9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AE3B3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RP3_2005_1146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63A23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552E5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847EBA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12D669F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61BE4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109E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8E3B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2892D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391BDF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RP3_2005_1147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93069D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1594C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9CB2E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9848F50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AB07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539D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D581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DD871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8A867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RP3_2005_1148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4568B7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731C3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B1C58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7012D9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7AF5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2F29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4A0E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914E5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1AD1EE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RP3_2005_1149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9864CC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03CE44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B0E84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 Myrtaceae sp. GZ084</w:t>
            </w:r>
          </w:p>
        </w:tc>
      </w:tr>
      <w:tr w:rsidR="00036841" w:rsidRPr="00565285" w14:paraId="67FDF9A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3E84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766DA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5934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4E38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2D515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RP3_2005_1150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3A8FD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5167B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3A80530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8504CB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603C4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F59F9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F7A9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C2267A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EEF94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RP3_2005_1151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81A8E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DD0BD8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C0434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C45D68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9B34C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44E0F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77CE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3EE1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B577AD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RP3_2005_1152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61008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0100B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28D28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grosse-serrata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GZ046</w:t>
            </w:r>
          </w:p>
        </w:tc>
      </w:tr>
      <w:tr w:rsidR="00036841" w:rsidRPr="00565285" w14:paraId="4519EEB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4403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4785D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E66D5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EFE3D9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A8E7CA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RP3_2005_1153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751E2D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B795F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6A5B21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58643D8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EE828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5E8D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57FFB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BF96D8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AEC162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RP3_2005_1155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0E1BD4C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5CBDB5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74DA4B4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“Erythroxylon” cuneifolioides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GZ122</w:t>
            </w:r>
          </w:p>
        </w:tc>
      </w:tr>
      <w:tr w:rsidR="00036841" w:rsidRPr="00565285" w14:paraId="4EC563F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AE5B5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605A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73BD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340103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BBB69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RP3_2005_1156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FC6355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F9C7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66F817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0B5CD2A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5985F5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8D211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3BE6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0B251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59BFB6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RP3_2005_1158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C08F3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E75B8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53E8AB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92C979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09CBF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E1F21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11E4E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58857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4A88157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RP3_2005_1159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1ABEF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C1DBA4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B7F996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49FA26C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EC0B5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03B9C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FBB3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A28FB9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149BB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RP3_2005_1160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4A48B1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4779AC3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1D02A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D67597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CAF147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B1B19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F7A25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1B8FF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96EBE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RP3_2005_1161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89261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2BCDF4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2CD69F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cf.</w:t>
            </w:r>
            <w:r w:rsidRPr="0056528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Cunoniaceae or Juglandaceae sp. GZ051</w:t>
            </w:r>
          </w:p>
        </w:tc>
      </w:tr>
      <w:tr w:rsidR="00036841" w:rsidRPr="00565285" w14:paraId="60D2E71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E0D6B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992CD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5983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412DD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2D05A0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RP3_2005_1162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E1B4A6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80285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3DB583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F740A05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5F8BD1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7B03B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4AF7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B0F39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22DF3E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RP3_2005_1163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7F3486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B2D5C9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64566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503A3F3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1B149A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63F5A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D485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6020F9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1C8D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RP3_2005_1164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641DC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DD73E5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457FBB1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GZ006</w:t>
            </w:r>
          </w:p>
        </w:tc>
      </w:tr>
      <w:tr w:rsidR="00036841" w:rsidRPr="00565285" w14:paraId="6923B6BA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5973E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3541B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27932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D46031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1F11F7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RP3_2005_1165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A50BBB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163F6C2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1A23C40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6633163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25DF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F37B3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CBA1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B0C5D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647CC0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RP3_2005_1167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E4EE6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99A31B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B722CF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C0CF593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0E8B8D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08D1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5BCA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88171E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FC401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RP3_2005_1168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03314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2B319D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BF39E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4B4E1BF9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35CDB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2199A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0F9F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1673F4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70F2723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RP3_2005_1169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2014540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46E8E18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6F2075A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“Nectandra” prolifica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GZ097</w:t>
            </w:r>
          </w:p>
        </w:tc>
      </w:tr>
      <w:tr w:rsidR="00036841" w:rsidRPr="00565285" w14:paraId="5EB009E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E9401F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1D1B4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AC60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20CD1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0D2008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RP3_2005_1170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36BE1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2CB732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0B1C7B3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7C5B067B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79542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9E1AC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774B5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292482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10E6200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RP3_2005_1171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6767D16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4D88DD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52C5765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“Cupania” vernaliformis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GZ052</w:t>
            </w:r>
          </w:p>
        </w:tc>
      </w:tr>
      <w:tr w:rsidR="00036841" w:rsidRPr="00565285" w14:paraId="2B8EE57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14931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5AF31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2C22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B31999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8DF43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RP3_2005_1172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82A7E3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3138169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FC74AD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1DF3FA17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0695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A3EAF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7A98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5C2D770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73D131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RP3_2005_1173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D129D1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2E2080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2FDF20A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Dicot sp. GZ050</w:t>
            </w:r>
          </w:p>
        </w:tc>
      </w:tr>
      <w:tr w:rsidR="00036841" w:rsidRPr="00565285" w14:paraId="58D5B962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3CDF4E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395D1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B542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2C0430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4D746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RP3_2005_1174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71C973A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865BD6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52210BF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334F43BD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35C19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50814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7CE0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3AA645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5AD7959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RP3_2005_1175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1B92F96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7077CB8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EC8AAD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“</w:t>
            </w:r>
            <w:r w:rsidRPr="00CB5C3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sp. (Fabaceae) GZ127 </w:t>
            </w:r>
          </w:p>
        </w:tc>
      </w:tr>
      <w:tr w:rsidR="00036841" w:rsidRPr="00565285" w14:paraId="4BFF736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E67BA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21C4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85DDD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9CFED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8E84CC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RP3_2005_1176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42D53DC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09AF3DC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22E1D04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EB96274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1FC1BA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BE981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DD4E79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18409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371AE8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RP3_2005_1177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B413F3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712225F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4616AB6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6177A7D1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903018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5DE4B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1C306D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87A874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3FA5C701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RP3_2005_1178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55D03B0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hideMark/>
          </w:tcPr>
          <w:p w14:paraId="3074F78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1247A452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Monocot sp. GZ015</w:t>
            </w:r>
          </w:p>
        </w:tc>
      </w:tr>
      <w:tr w:rsidR="00036841" w:rsidRPr="00565285" w14:paraId="3EDD9CCE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6DE873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7B505C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C67EF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4017D48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08301757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RP3_2005_1191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7FC1276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5C5D1900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14:paraId="7A94F08F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indeterminate</w:t>
            </w:r>
          </w:p>
        </w:tc>
      </w:tr>
      <w:tr w:rsidR="00036841" w:rsidRPr="00565285" w14:paraId="21113B1C" w14:textId="77777777" w:rsidTr="0073089E">
        <w:trPr>
          <w:trHeight w:val="240"/>
        </w:trPr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6D5523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BAR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C0F255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Census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1D909B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A41491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not assigned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14:paraId="259E262A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RP3_2005_1192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14:paraId="3F2AEA2E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C66C72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14:paraId="3DF2A784" w14:textId="77777777" w:rsidR="00036841" w:rsidRPr="00565285" w:rsidRDefault="00036841" w:rsidP="00730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52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Atherospermophyllum guinazui</w:t>
            </w:r>
            <w:r w:rsidRPr="005652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GZ061</w:t>
            </w:r>
          </w:p>
        </w:tc>
      </w:tr>
    </w:tbl>
    <w:p w14:paraId="162108C5" w14:textId="77777777" w:rsidR="00036841" w:rsidRPr="00565285" w:rsidRDefault="00036841" w:rsidP="00565285">
      <w:pPr>
        <w:tabs>
          <w:tab w:val="left" w:pos="720"/>
        </w:tabs>
        <w:suppressAutoHyphens/>
        <w:spacing w:after="0" w:line="480" w:lineRule="auto"/>
        <w:rPr>
          <w:rFonts w:ascii="Times New Roman" w:eastAsia="Times New Roman" w:hAnsi="Times New Roman" w:cs="Times New Roman"/>
          <w:szCs w:val="24"/>
        </w:rPr>
        <w:sectPr w:rsidR="00036841" w:rsidRPr="00565285" w:rsidSect="00C97CF8">
          <w:headerReference w:type="default" r:id="rId8"/>
          <w:pgSz w:w="15840" w:h="12240" w:orient="landscape" w:code="1"/>
          <w:pgMar w:top="2160" w:right="1872" w:bottom="1440" w:left="1440" w:header="1440" w:footer="1008" w:gutter="0"/>
          <w:cols w:space="720"/>
          <w:titlePg/>
          <w:docGrid w:linePitch="360"/>
        </w:sectPr>
      </w:pPr>
    </w:p>
    <w:p w14:paraId="79A9A98B" w14:textId="7DEA7F11" w:rsidR="00565285" w:rsidRPr="00565285" w:rsidRDefault="006A3322" w:rsidP="006A3322">
      <w:pPr>
        <w:keepNext/>
        <w:keepLines/>
        <w:widowControl w:val="0"/>
        <w:tabs>
          <w:tab w:val="left" w:pos="720"/>
        </w:tabs>
        <w:suppressAutoHyphens/>
        <w:spacing w:before="720" w:after="480" w:line="240" w:lineRule="auto"/>
        <w:outlineLvl w:val="0"/>
        <w:rPr>
          <w:rFonts w:ascii="Times New Roman" w:eastAsia="Times New Roman" w:hAnsi="Times New Roman" w:cs="Times New Roman"/>
          <w:b/>
          <w:bCs/>
          <w:color w:val="222222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noProof/>
          <w:szCs w:val="32"/>
        </w:rPr>
        <w:t xml:space="preserve">APPENDIX </w:t>
      </w:r>
      <w:r w:rsidR="00565285" w:rsidRPr="00565285">
        <w:rPr>
          <w:rFonts w:ascii="Times New Roman" w:eastAsia="Times New Roman" w:hAnsi="Times New Roman" w:cs="Times New Roman"/>
          <w:b/>
          <w:bCs/>
          <w:noProof/>
          <w:szCs w:val="32"/>
        </w:rPr>
        <w:t>4</w:t>
      </w:r>
      <w:r>
        <w:rPr>
          <w:rFonts w:ascii="Times New Roman" w:eastAsia="Times New Roman" w:hAnsi="Times New Roman" w:cs="Times New Roman"/>
          <w:b/>
          <w:bCs/>
          <w:noProof/>
          <w:szCs w:val="32"/>
        </w:rPr>
        <w:t>.</w:t>
      </w:r>
      <w:r>
        <w:rPr>
          <w:rFonts w:ascii="Times New Roman" w:eastAsia="Times New Roman" w:hAnsi="Times New Roman" w:cs="Times New Roman"/>
          <w:b/>
          <w:bCs/>
          <w:sz w:val="26"/>
          <w:szCs w:val="32"/>
        </w:rPr>
        <w:t xml:space="preserve"> </w:t>
      </w:r>
      <w:r w:rsidR="00565285" w:rsidRPr="00565285">
        <w:rPr>
          <w:rFonts w:ascii="Times New Roman" w:eastAsia="Times New Roman" w:hAnsi="Times New Roman" w:cs="Times New Roman"/>
          <w:sz w:val="26"/>
          <w:szCs w:val="32"/>
        </w:rPr>
        <w:t>Río Pichileufú</w:t>
      </w:r>
      <w:r w:rsidR="00565285" w:rsidRPr="00565285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  <w:r w:rsidR="00C45B73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leaf </w:t>
      </w:r>
      <w:r w:rsidR="00565285" w:rsidRPr="00565285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>morphotype abundances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>.</w:t>
      </w:r>
    </w:p>
    <w:tbl>
      <w:tblPr>
        <w:tblStyle w:val="TablePsuThesi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2"/>
        <w:gridCol w:w="1233"/>
        <w:gridCol w:w="1233"/>
        <w:gridCol w:w="1233"/>
        <w:gridCol w:w="1233"/>
        <w:gridCol w:w="1233"/>
      </w:tblGrid>
      <w:tr w:rsidR="00565285" w:rsidRPr="00565285" w14:paraId="0EAD011B" w14:textId="77777777" w:rsidTr="0073089E">
        <w:trPr>
          <w:trHeight w:val="1800"/>
        </w:trPr>
        <w:tc>
          <w:tcPr>
            <w:tcW w:w="1232" w:type="dxa"/>
            <w:vAlign w:val="center"/>
            <w:hideMark/>
          </w:tcPr>
          <w:p w14:paraId="7CDA301B" w14:textId="77777777" w:rsidR="00565285" w:rsidRPr="00565285" w:rsidRDefault="00565285" w:rsidP="0056528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Morphotype</w:t>
            </w:r>
          </w:p>
        </w:tc>
        <w:tc>
          <w:tcPr>
            <w:tcW w:w="1233" w:type="dxa"/>
            <w:vAlign w:val="center"/>
            <w:hideMark/>
          </w:tcPr>
          <w:p w14:paraId="59746A54" w14:textId="77777777" w:rsidR="00565285" w:rsidRPr="00565285" w:rsidRDefault="00565285" w:rsidP="0056528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233" w:type="dxa"/>
            <w:vAlign w:val="center"/>
            <w:hideMark/>
          </w:tcPr>
          <w:p w14:paraId="621FEF5B" w14:textId="77777777" w:rsidR="00565285" w:rsidRPr="00565285" w:rsidRDefault="00565285" w:rsidP="0056528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n, </w:t>
            </w:r>
            <w:r w:rsidRPr="00565285">
              <w:rPr>
                <w:b/>
                <w:bCs/>
                <w:color w:val="000000"/>
                <w:sz w:val="18"/>
                <w:szCs w:val="18"/>
              </w:rPr>
              <w:t>all collections</w:t>
            </w:r>
          </w:p>
        </w:tc>
        <w:tc>
          <w:tcPr>
            <w:tcW w:w="1233" w:type="dxa"/>
            <w:vAlign w:val="center"/>
            <w:hideMark/>
          </w:tcPr>
          <w:p w14:paraId="7E2E63E6" w14:textId="77777777" w:rsidR="00565285" w:rsidRPr="00565285" w:rsidRDefault="00565285" w:rsidP="00565285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i/>
                <w:iCs/>
                <w:color w:val="000000"/>
                <w:sz w:val="18"/>
                <w:szCs w:val="18"/>
              </w:rPr>
              <w:t>n,</w:t>
            </w: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 census collections</w:t>
            </w:r>
          </w:p>
        </w:tc>
        <w:tc>
          <w:tcPr>
            <w:tcW w:w="1233" w:type="dxa"/>
            <w:vAlign w:val="center"/>
            <w:hideMark/>
          </w:tcPr>
          <w:p w14:paraId="54BB79B2" w14:textId="77777777" w:rsidR="00565285" w:rsidRPr="00565285" w:rsidRDefault="00565285" w:rsidP="00565285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n, </w:t>
            </w:r>
            <w:r w:rsidRPr="00565285">
              <w:rPr>
                <w:b/>
                <w:bCs/>
                <w:color w:val="000000"/>
                <w:sz w:val="18"/>
                <w:szCs w:val="18"/>
              </w:rPr>
              <w:t>combined</w:t>
            </w:r>
            <w:r w:rsidRPr="0056528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65285">
              <w:rPr>
                <w:b/>
                <w:bCs/>
                <w:color w:val="000000"/>
                <w:sz w:val="18"/>
                <w:szCs w:val="18"/>
              </w:rPr>
              <w:t>non-census collections</w:t>
            </w:r>
          </w:p>
        </w:tc>
        <w:tc>
          <w:tcPr>
            <w:tcW w:w="1233" w:type="dxa"/>
            <w:vAlign w:val="center"/>
            <w:hideMark/>
          </w:tcPr>
          <w:p w14:paraId="37388758" w14:textId="77777777" w:rsidR="00565285" w:rsidRPr="00565285" w:rsidRDefault="00565285" w:rsidP="00565285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n, </w:t>
            </w:r>
            <w:r w:rsidRPr="00565285">
              <w:rPr>
                <w:b/>
                <w:bCs/>
                <w:color w:val="000000"/>
                <w:sz w:val="18"/>
                <w:szCs w:val="18"/>
              </w:rPr>
              <w:t>Guiñazú collection only</w:t>
            </w:r>
          </w:p>
        </w:tc>
      </w:tr>
      <w:tr w:rsidR="00565285" w:rsidRPr="00565285" w14:paraId="6C406CCF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E101CE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GZ001</w:t>
            </w:r>
          </w:p>
        </w:tc>
        <w:tc>
          <w:tcPr>
            <w:tcW w:w="1233" w:type="dxa"/>
            <w:noWrap/>
            <w:hideMark/>
          </w:tcPr>
          <w:p w14:paraId="6B30ED2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fern</w:t>
            </w:r>
          </w:p>
        </w:tc>
        <w:tc>
          <w:tcPr>
            <w:tcW w:w="1233" w:type="dxa"/>
            <w:noWrap/>
            <w:hideMark/>
          </w:tcPr>
          <w:p w14:paraId="4F06F65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592452B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186601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7B2241B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0BE41D7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E9B454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GZ002</w:t>
            </w:r>
          </w:p>
        </w:tc>
        <w:tc>
          <w:tcPr>
            <w:tcW w:w="1233" w:type="dxa"/>
            <w:noWrap/>
            <w:hideMark/>
          </w:tcPr>
          <w:p w14:paraId="25BE577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fern</w:t>
            </w:r>
          </w:p>
        </w:tc>
        <w:tc>
          <w:tcPr>
            <w:tcW w:w="1233" w:type="dxa"/>
            <w:noWrap/>
            <w:hideMark/>
          </w:tcPr>
          <w:p w14:paraId="122D540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FFC8EE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7039E1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0D3E42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8EACE0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94BE0C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GZ003</w:t>
            </w:r>
          </w:p>
        </w:tc>
        <w:tc>
          <w:tcPr>
            <w:tcW w:w="1233" w:type="dxa"/>
            <w:noWrap/>
            <w:hideMark/>
          </w:tcPr>
          <w:p w14:paraId="7EFC38F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fern</w:t>
            </w:r>
          </w:p>
        </w:tc>
        <w:tc>
          <w:tcPr>
            <w:tcW w:w="1233" w:type="dxa"/>
            <w:noWrap/>
            <w:hideMark/>
          </w:tcPr>
          <w:p w14:paraId="2D225EC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A9AECA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475C63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54310D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8F45543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2EF5B3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GZ004</w:t>
            </w:r>
          </w:p>
        </w:tc>
        <w:tc>
          <w:tcPr>
            <w:tcW w:w="1233" w:type="dxa"/>
            <w:noWrap/>
            <w:hideMark/>
          </w:tcPr>
          <w:p w14:paraId="438BBB1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fern</w:t>
            </w:r>
          </w:p>
        </w:tc>
        <w:tc>
          <w:tcPr>
            <w:tcW w:w="1233" w:type="dxa"/>
            <w:noWrap/>
            <w:hideMark/>
          </w:tcPr>
          <w:p w14:paraId="6295B80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4C1A76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43F0EF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22E656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345E0560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077E48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GZ005</w:t>
            </w:r>
          </w:p>
        </w:tc>
        <w:tc>
          <w:tcPr>
            <w:tcW w:w="1233" w:type="dxa"/>
            <w:noWrap/>
            <w:hideMark/>
          </w:tcPr>
          <w:p w14:paraId="2285D16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possible cycad</w:t>
            </w:r>
          </w:p>
        </w:tc>
        <w:tc>
          <w:tcPr>
            <w:tcW w:w="1233" w:type="dxa"/>
            <w:noWrap/>
            <w:hideMark/>
          </w:tcPr>
          <w:p w14:paraId="02BF1A2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785B642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51DC3B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41E975E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6FD90CA5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6010C8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GZ006</w:t>
            </w:r>
          </w:p>
        </w:tc>
        <w:tc>
          <w:tcPr>
            <w:tcW w:w="1233" w:type="dxa"/>
            <w:noWrap/>
            <w:hideMark/>
          </w:tcPr>
          <w:p w14:paraId="4149F93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ginkgo</w:t>
            </w:r>
          </w:p>
        </w:tc>
        <w:tc>
          <w:tcPr>
            <w:tcW w:w="1233" w:type="dxa"/>
            <w:noWrap/>
            <w:hideMark/>
          </w:tcPr>
          <w:p w14:paraId="4DEACE4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233" w:type="dxa"/>
            <w:noWrap/>
            <w:hideMark/>
          </w:tcPr>
          <w:p w14:paraId="43F974E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3" w:type="dxa"/>
            <w:noWrap/>
            <w:hideMark/>
          </w:tcPr>
          <w:p w14:paraId="5407AC3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3" w:type="dxa"/>
            <w:noWrap/>
            <w:hideMark/>
          </w:tcPr>
          <w:p w14:paraId="4565DCE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</w:tr>
      <w:tr w:rsidR="00565285" w:rsidRPr="00565285" w14:paraId="07AB6E26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4C6F7A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GZ007</w:t>
            </w:r>
          </w:p>
        </w:tc>
        <w:tc>
          <w:tcPr>
            <w:tcW w:w="1233" w:type="dxa"/>
            <w:noWrap/>
            <w:hideMark/>
          </w:tcPr>
          <w:p w14:paraId="10176FC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conifer</w:t>
            </w:r>
          </w:p>
        </w:tc>
        <w:tc>
          <w:tcPr>
            <w:tcW w:w="1233" w:type="dxa"/>
            <w:noWrap/>
            <w:hideMark/>
          </w:tcPr>
          <w:p w14:paraId="6E26E77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233" w:type="dxa"/>
            <w:noWrap/>
            <w:hideMark/>
          </w:tcPr>
          <w:p w14:paraId="658BEFA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33" w:type="dxa"/>
            <w:noWrap/>
            <w:hideMark/>
          </w:tcPr>
          <w:p w14:paraId="447648C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3" w:type="dxa"/>
            <w:noWrap/>
            <w:hideMark/>
          </w:tcPr>
          <w:p w14:paraId="08D2524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16</w:t>
            </w:r>
          </w:p>
        </w:tc>
      </w:tr>
      <w:tr w:rsidR="00565285" w:rsidRPr="00565285" w14:paraId="4E913E3F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6AD610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GZ008</w:t>
            </w:r>
          </w:p>
        </w:tc>
        <w:tc>
          <w:tcPr>
            <w:tcW w:w="1233" w:type="dxa"/>
            <w:noWrap/>
            <w:hideMark/>
          </w:tcPr>
          <w:p w14:paraId="547100D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conifer</w:t>
            </w:r>
          </w:p>
        </w:tc>
        <w:tc>
          <w:tcPr>
            <w:tcW w:w="1233" w:type="dxa"/>
            <w:noWrap/>
            <w:hideMark/>
          </w:tcPr>
          <w:p w14:paraId="0E3B39F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233" w:type="dxa"/>
            <w:noWrap/>
            <w:hideMark/>
          </w:tcPr>
          <w:p w14:paraId="112C639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3" w:type="dxa"/>
            <w:noWrap/>
            <w:hideMark/>
          </w:tcPr>
          <w:p w14:paraId="6EF693E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3" w:type="dxa"/>
            <w:noWrap/>
            <w:hideMark/>
          </w:tcPr>
          <w:p w14:paraId="0494767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45</w:t>
            </w:r>
          </w:p>
        </w:tc>
      </w:tr>
      <w:tr w:rsidR="00565285" w:rsidRPr="00565285" w14:paraId="2D04729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50DC54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GZ009</w:t>
            </w:r>
          </w:p>
        </w:tc>
        <w:tc>
          <w:tcPr>
            <w:tcW w:w="1233" w:type="dxa"/>
            <w:noWrap/>
            <w:hideMark/>
          </w:tcPr>
          <w:p w14:paraId="6C55750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conifer</w:t>
            </w:r>
          </w:p>
        </w:tc>
        <w:tc>
          <w:tcPr>
            <w:tcW w:w="1233" w:type="dxa"/>
            <w:noWrap/>
            <w:hideMark/>
          </w:tcPr>
          <w:p w14:paraId="257777A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33" w:type="dxa"/>
            <w:noWrap/>
            <w:hideMark/>
          </w:tcPr>
          <w:p w14:paraId="7335B03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3" w:type="dxa"/>
            <w:noWrap/>
            <w:hideMark/>
          </w:tcPr>
          <w:p w14:paraId="6DB5D51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3BCCCA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011A13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EAD0D2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GZ010</w:t>
            </w:r>
          </w:p>
        </w:tc>
        <w:tc>
          <w:tcPr>
            <w:tcW w:w="1233" w:type="dxa"/>
            <w:noWrap/>
            <w:hideMark/>
          </w:tcPr>
          <w:p w14:paraId="6FDE8C7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conifer</w:t>
            </w:r>
          </w:p>
        </w:tc>
        <w:tc>
          <w:tcPr>
            <w:tcW w:w="1233" w:type="dxa"/>
            <w:noWrap/>
            <w:hideMark/>
          </w:tcPr>
          <w:p w14:paraId="47C0E39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4DE7F0A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5607CD2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455F12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651C7EE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F6377D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GZ011</w:t>
            </w:r>
          </w:p>
        </w:tc>
        <w:tc>
          <w:tcPr>
            <w:tcW w:w="1233" w:type="dxa"/>
            <w:noWrap/>
            <w:hideMark/>
          </w:tcPr>
          <w:p w14:paraId="55F9C62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conifer</w:t>
            </w:r>
          </w:p>
        </w:tc>
        <w:tc>
          <w:tcPr>
            <w:tcW w:w="1233" w:type="dxa"/>
            <w:noWrap/>
            <w:hideMark/>
          </w:tcPr>
          <w:p w14:paraId="6A34A06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3" w:type="dxa"/>
            <w:noWrap/>
            <w:hideMark/>
          </w:tcPr>
          <w:p w14:paraId="7FFAC3D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33" w:type="dxa"/>
            <w:noWrap/>
            <w:hideMark/>
          </w:tcPr>
          <w:p w14:paraId="52381E4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33" w:type="dxa"/>
            <w:noWrap/>
            <w:hideMark/>
          </w:tcPr>
          <w:p w14:paraId="4DEF019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</w:tr>
      <w:tr w:rsidR="00565285" w:rsidRPr="00565285" w14:paraId="769AAB54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13D529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GZ012</w:t>
            </w:r>
          </w:p>
        </w:tc>
        <w:tc>
          <w:tcPr>
            <w:tcW w:w="1233" w:type="dxa"/>
            <w:noWrap/>
            <w:hideMark/>
          </w:tcPr>
          <w:p w14:paraId="7896293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conifer</w:t>
            </w:r>
          </w:p>
        </w:tc>
        <w:tc>
          <w:tcPr>
            <w:tcW w:w="1233" w:type="dxa"/>
            <w:noWrap/>
            <w:hideMark/>
          </w:tcPr>
          <w:p w14:paraId="33B741C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3" w:type="dxa"/>
            <w:noWrap/>
            <w:hideMark/>
          </w:tcPr>
          <w:p w14:paraId="186418D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319888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1597AB7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165D97B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26ABBC5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GZ013</w:t>
            </w:r>
          </w:p>
        </w:tc>
        <w:tc>
          <w:tcPr>
            <w:tcW w:w="1233" w:type="dxa"/>
            <w:noWrap/>
            <w:hideMark/>
          </w:tcPr>
          <w:p w14:paraId="25641A3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monocot</w:t>
            </w:r>
          </w:p>
        </w:tc>
        <w:tc>
          <w:tcPr>
            <w:tcW w:w="1233" w:type="dxa"/>
            <w:noWrap/>
            <w:hideMark/>
          </w:tcPr>
          <w:p w14:paraId="0C4E589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3" w:type="dxa"/>
            <w:noWrap/>
            <w:hideMark/>
          </w:tcPr>
          <w:p w14:paraId="34A983E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66370A9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689E277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5F8C0F7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F920EE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GZ014</w:t>
            </w:r>
          </w:p>
        </w:tc>
        <w:tc>
          <w:tcPr>
            <w:tcW w:w="1233" w:type="dxa"/>
            <w:noWrap/>
            <w:hideMark/>
          </w:tcPr>
          <w:p w14:paraId="4151F84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monocot</w:t>
            </w:r>
          </w:p>
        </w:tc>
        <w:tc>
          <w:tcPr>
            <w:tcW w:w="1233" w:type="dxa"/>
            <w:noWrap/>
            <w:hideMark/>
          </w:tcPr>
          <w:p w14:paraId="00AE7F2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4150E05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6BA8BD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D94C66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76FA65CD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B3A555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GZ015</w:t>
            </w:r>
          </w:p>
        </w:tc>
        <w:tc>
          <w:tcPr>
            <w:tcW w:w="1233" w:type="dxa"/>
            <w:noWrap/>
            <w:hideMark/>
          </w:tcPr>
          <w:p w14:paraId="27E805C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monocot</w:t>
            </w:r>
          </w:p>
        </w:tc>
        <w:tc>
          <w:tcPr>
            <w:tcW w:w="1233" w:type="dxa"/>
            <w:noWrap/>
            <w:hideMark/>
          </w:tcPr>
          <w:p w14:paraId="0B31843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5AA40A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F7ECDC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EA97BA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0FEDCB94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F204E1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GZ016</w:t>
            </w:r>
          </w:p>
        </w:tc>
        <w:tc>
          <w:tcPr>
            <w:tcW w:w="1233" w:type="dxa"/>
            <w:noWrap/>
            <w:hideMark/>
          </w:tcPr>
          <w:p w14:paraId="1561133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monocot</w:t>
            </w:r>
          </w:p>
        </w:tc>
        <w:tc>
          <w:tcPr>
            <w:tcW w:w="1233" w:type="dxa"/>
            <w:noWrap/>
            <w:hideMark/>
          </w:tcPr>
          <w:p w14:paraId="4829E6E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A8B732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2CC523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37BD02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0731647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0A7AAF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GZ017</w:t>
            </w:r>
          </w:p>
        </w:tc>
        <w:tc>
          <w:tcPr>
            <w:tcW w:w="1233" w:type="dxa"/>
            <w:noWrap/>
            <w:hideMark/>
          </w:tcPr>
          <w:p w14:paraId="2B5649B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85649E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115E99C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53F611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1B7C360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33C48634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CE7EC5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GZ018</w:t>
            </w:r>
          </w:p>
        </w:tc>
        <w:tc>
          <w:tcPr>
            <w:tcW w:w="1233" w:type="dxa"/>
            <w:noWrap/>
            <w:hideMark/>
          </w:tcPr>
          <w:p w14:paraId="3863A26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159EB2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19E6D8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5DC259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99AD40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</w:tr>
      <w:tr w:rsidR="00565285" w:rsidRPr="00565285" w14:paraId="3B8D8742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55D502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GZ019</w:t>
            </w:r>
          </w:p>
        </w:tc>
        <w:tc>
          <w:tcPr>
            <w:tcW w:w="1233" w:type="dxa"/>
            <w:noWrap/>
            <w:hideMark/>
          </w:tcPr>
          <w:p w14:paraId="37D9E60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D59806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33" w:type="dxa"/>
            <w:noWrap/>
            <w:hideMark/>
          </w:tcPr>
          <w:p w14:paraId="2DA04A5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9517BD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4607FD4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</w:tr>
      <w:tr w:rsidR="00565285" w:rsidRPr="00565285" w14:paraId="3144F461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F8AB45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GZ020</w:t>
            </w:r>
          </w:p>
        </w:tc>
        <w:tc>
          <w:tcPr>
            <w:tcW w:w="1233" w:type="dxa"/>
            <w:noWrap/>
            <w:hideMark/>
          </w:tcPr>
          <w:p w14:paraId="47360EE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FE699D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4CA7E85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088ACA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7654E0E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</w:tr>
      <w:tr w:rsidR="00565285" w:rsidRPr="00565285" w14:paraId="12A6670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D600DD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GZ021</w:t>
            </w:r>
          </w:p>
        </w:tc>
        <w:tc>
          <w:tcPr>
            <w:tcW w:w="1233" w:type="dxa"/>
            <w:noWrap/>
            <w:hideMark/>
          </w:tcPr>
          <w:p w14:paraId="28FF104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C2119B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7CE5313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F9ED93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0C00B82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47566921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4CC02E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GZ022</w:t>
            </w:r>
          </w:p>
        </w:tc>
        <w:tc>
          <w:tcPr>
            <w:tcW w:w="1233" w:type="dxa"/>
            <w:noWrap/>
            <w:hideMark/>
          </w:tcPr>
          <w:p w14:paraId="71979BE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044B3C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6B2930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BBEEE9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6D43DD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3E11E822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90BFE0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GZ023</w:t>
            </w:r>
          </w:p>
        </w:tc>
        <w:tc>
          <w:tcPr>
            <w:tcW w:w="1233" w:type="dxa"/>
            <w:noWrap/>
            <w:hideMark/>
          </w:tcPr>
          <w:p w14:paraId="3C1CAFE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395F41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AC1B36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40D48B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CAB98C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19334D5E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0033D4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GZ024</w:t>
            </w:r>
          </w:p>
        </w:tc>
        <w:tc>
          <w:tcPr>
            <w:tcW w:w="1233" w:type="dxa"/>
            <w:noWrap/>
            <w:hideMark/>
          </w:tcPr>
          <w:p w14:paraId="2752162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3295FD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354F7ED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45C305D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5C3878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BB06134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02BC44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GZ025</w:t>
            </w:r>
          </w:p>
        </w:tc>
        <w:tc>
          <w:tcPr>
            <w:tcW w:w="1233" w:type="dxa"/>
            <w:noWrap/>
            <w:hideMark/>
          </w:tcPr>
          <w:p w14:paraId="0A1582F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64D961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983ED3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52F159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A5C22D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18D10003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288DC0F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GZ026</w:t>
            </w:r>
          </w:p>
        </w:tc>
        <w:tc>
          <w:tcPr>
            <w:tcW w:w="1233" w:type="dxa"/>
            <w:noWrap/>
            <w:hideMark/>
          </w:tcPr>
          <w:p w14:paraId="61316D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034157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2928D3A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1E4C311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C050D0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4F169EF3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24FA375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GZ027</w:t>
            </w:r>
          </w:p>
        </w:tc>
        <w:tc>
          <w:tcPr>
            <w:tcW w:w="1233" w:type="dxa"/>
            <w:noWrap/>
            <w:hideMark/>
          </w:tcPr>
          <w:p w14:paraId="2E2A3D6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581893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57A71D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56E94B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E4CB05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68494EE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1DCAED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GZ028</w:t>
            </w:r>
          </w:p>
        </w:tc>
        <w:tc>
          <w:tcPr>
            <w:tcW w:w="1233" w:type="dxa"/>
            <w:noWrap/>
            <w:hideMark/>
          </w:tcPr>
          <w:p w14:paraId="7A2C2A6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B64538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2E5BAF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242436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321F1E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14DE0AF3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F64F20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GZ029</w:t>
            </w:r>
          </w:p>
        </w:tc>
        <w:tc>
          <w:tcPr>
            <w:tcW w:w="1233" w:type="dxa"/>
            <w:noWrap/>
            <w:hideMark/>
          </w:tcPr>
          <w:p w14:paraId="3EA59E8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2C0874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F12728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1C086A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31FB685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34F38A79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2556DB1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GZ030</w:t>
            </w:r>
          </w:p>
        </w:tc>
        <w:tc>
          <w:tcPr>
            <w:tcW w:w="1233" w:type="dxa"/>
            <w:noWrap/>
            <w:hideMark/>
          </w:tcPr>
          <w:p w14:paraId="1020519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2E6928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28F1C6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74093F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3789B8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7142FC5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E14042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GZ031</w:t>
            </w:r>
          </w:p>
        </w:tc>
        <w:tc>
          <w:tcPr>
            <w:tcW w:w="1233" w:type="dxa"/>
            <w:noWrap/>
            <w:hideMark/>
          </w:tcPr>
          <w:p w14:paraId="60F0D90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2C2177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3B0A0B3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0B5DFE0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FE7F8D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2F0C9239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1D78F7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GZ032</w:t>
            </w:r>
          </w:p>
        </w:tc>
        <w:tc>
          <w:tcPr>
            <w:tcW w:w="1233" w:type="dxa"/>
            <w:noWrap/>
            <w:hideMark/>
          </w:tcPr>
          <w:p w14:paraId="35A6A30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4C8966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E40133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B2D03B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8F5215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0E54910A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0524E1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GZ033</w:t>
            </w:r>
          </w:p>
        </w:tc>
        <w:tc>
          <w:tcPr>
            <w:tcW w:w="1233" w:type="dxa"/>
            <w:noWrap/>
            <w:hideMark/>
          </w:tcPr>
          <w:p w14:paraId="408B1A8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3859A2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7771C8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F8E9C3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D0BF22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153B2AC2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D4CF72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GZ034</w:t>
            </w:r>
          </w:p>
        </w:tc>
        <w:tc>
          <w:tcPr>
            <w:tcW w:w="1233" w:type="dxa"/>
            <w:noWrap/>
            <w:hideMark/>
          </w:tcPr>
          <w:p w14:paraId="6CB3BC0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640952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6A7FAA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548871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A72E80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729182A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9E4176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GZ035</w:t>
            </w:r>
          </w:p>
        </w:tc>
        <w:tc>
          <w:tcPr>
            <w:tcW w:w="1233" w:type="dxa"/>
            <w:noWrap/>
            <w:hideMark/>
          </w:tcPr>
          <w:p w14:paraId="5E6212A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37324E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35C8D2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09F471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976185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31BBA48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34EE6F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GZ036</w:t>
            </w:r>
          </w:p>
        </w:tc>
        <w:tc>
          <w:tcPr>
            <w:tcW w:w="1233" w:type="dxa"/>
            <w:noWrap/>
            <w:hideMark/>
          </w:tcPr>
          <w:p w14:paraId="15003D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556269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33" w:type="dxa"/>
            <w:noWrap/>
            <w:hideMark/>
          </w:tcPr>
          <w:p w14:paraId="1512497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99A1ED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3" w:type="dxa"/>
            <w:noWrap/>
            <w:hideMark/>
          </w:tcPr>
          <w:p w14:paraId="289D330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14</w:t>
            </w:r>
          </w:p>
        </w:tc>
      </w:tr>
      <w:tr w:rsidR="00565285" w:rsidRPr="00565285" w14:paraId="6368F5E3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6A3BB1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GZ037</w:t>
            </w:r>
          </w:p>
        </w:tc>
        <w:tc>
          <w:tcPr>
            <w:tcW w:w="1233" w:type="dxa"/>
            <w:noWrap/>
            <w:hideMark/>
          </w:tcPr>
          <w:p w14:paraId="524D385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77783B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F06394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CD08BF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795A85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33DCB9C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CADFA3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GZ038</w:t>
            </w:r>
          </w:p>
        </w:tc>
        <w:tc>
          <w:tcPr>
            <w:tcW w:w="1233" w:type="dxa"/>
            <w:noWrap/>
            <w:hideMark/>
          </w:tcPr>
          <w:p w14:paraId="4964769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E25F5D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15600E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B6E04D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6BCCBA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570B576B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5CFDC6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GZ039</w:t>
            </w:r>
          </w:p>
        </w:tc>
        <w:tc>
          <w:tcPr>
            <w:tcW w:w="1233" w:type="dxa"/>
            <w:noWrap/>
            <w:hideMark/>
          </w:tcPr>
          <w:p w14:paraId="02478F2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E4C5B7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25D747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64AE03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1885AA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6317612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925830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GZ040</w:t>
            </w:r>
          </w:p>
        </w:tc>
        <w:tc>
          <w:tcPr>
            <w:tcW w:w="1233" w:type="dxa"/>
            <w:noWrap/>
            <w:hideMark/>
          </w:tcPr>
          <w:p w14:paraId="5F20979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064FD0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D4B1E8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5DFE57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9739B3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0B18129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2F707E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GZ041</w:t>
            </w:r>
          </w:p>
        </w:tc>
        <w:tc>
          <w:tcPr>
            <w:tcW w:w="1233" w:type="dxa"/>
            <w:noWrap/>
            <w:hideMark/>
          </w:tcPr>
          <w:p w14:paraId="29F6467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7FA032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D5779F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FEE8BD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1D7776D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6C659AD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58E12E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GZ042</w:t>
            </w:r>
          </w:p>
        </w:tc>
        <w:tc>
          <w:tcPr>
            <w:tcW w:w="1233" w:type="dxa"/>
            <w:noWrap/>
            <w:hideMark/>
          </w:tcPr>
          <w:p w14:paraId="267919C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EDE3DD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EF7E99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7C99A2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C2AAE1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6BFCC81D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0F23F4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GZ043</w:t>
            </w:r>
          </w:p>
        </w:tc>
        <w:tc>
          <w:tcPr>
            <w:tcW w:w="1233" w:type="dxa"/>
            <w:noWrap/>
            <w:hideMark/>
          </w:tcPr>
          <w:p w14:paraId="3872C63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62BC92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78D0E9C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1A681B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6BCB295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4404D584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B95F50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GZ044</w:t>
            </w:r>
          </w:p>
        </w:tc>
        <w:tc>
          <w:tcPr>
            <w:tcW w:w="1233" w:type="dxa"/>
            <w:noWrap/>
            <w:hideMark/>
          </w:tcPr>
          <w:p w14:paraId="22E6B89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844033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343B718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78006A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358B81F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07CB9776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87FF01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GZ045</w:t>
            </w:r>
          </w:p>
        </w:tc>
        <w:tc>
          <w:tcPr>
            <w:tcW w:w="1233" w:type="dxa"/>
            <w:noWrap/>
            <w:hideMark/>
          </w:tcPr>
          <w:p w14:paraId="2F2957C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018349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1BA68EE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5FC3F12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B08485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088066F4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287E2E5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GZ046</w:t>
            </w:r>
          </w:p>
        </w:tc>
        <w:tc>
          <w:tcPr>
            <w:tcW w:w="1233" w:type="dxa"/>
            <w:noWrap/>
            <w:hideMark/>
          </w:tcPr>
          <w:p w14:paraId="0BC5448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9E1F4D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33" w:type="dxa"/>
            <w:noWrap/>
            <w:hideMark/>
          </w:tcPr>
          <w:p w14:paraId="5C7A85C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3" w:type="dxa"/>
            <w:noWrap/>
            <w:hideMark/>
          </w:tcPr>
          <w:p w14:paraId="636A89B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3" w:type="dxa"/>
            <w:noWrap/>
            <w:hideMark/>
          </w:tcPr>
          <w:p w14:paraId="09331A3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41</w:t>
            </w:r>
          </w:p>
        </w:tc>
      </w:tr>
      <w:tr w:rsidR="00565285" w:rsidRPr="00565285" w14:paraId="55641DC2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0FA450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GZ047</w:t>
            </w:r>
          </w:p>
        </w:tc>
        <w:tc>
          <w:tcPr>
            <w:tcW w:w="1233" w:type="dxa"/>
            <w:noWrap/>
            <w:hideMark/>
          </w:tcPr>
          <w:p w14:paraId="5C36113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13EC99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33" w:type="dxa"/>
            <w:noWrap/>
            <w:hideMark/>
          </w:tcPr>
          <w:p w14:paraId="00C772B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3" w:type="dxa"/>
            <w:noWrap/>
            <w:hideMark/>
          </w:tcPr>
          <w:p w14:paraId="7E88319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49E4462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</w:tr>
      <w:tr w:rsidR="00565285" w:rsidRPr="00565285" w14:paraId="4ED1FF3F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CD6824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GZ048</w:t>
            </w:r>
          </w:p>
        </w:tc>
        <w:tc>
          <w:tcPr>
            <w:tcW w:w="1233" w:type="dxa"/>
            <w:noWrap/>
            <w:hideMark/>
          </w:tcPr>
          <w:p w14:paraId="4C50BFB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0D805A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33" w:type="dxa"/>
            <w:noWrap/>
            <w:hideMark/>
          </w:tcPr>
          <w:p w14:paraId="0A5CE12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2835A18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2C83940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</w:tr>
      <w:tr w:rsidR="00565285" w:rsidRPr="00565285" w14:paraId="06F19915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939EAA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GZ049</w:t>
            </w:r>
          </w:p>
        </w:tc>
        <w:tc>
          <w:tcPr>
            <w:tcW w:w="1233" w:type="dxa"/>
            <w:noWrap/>
            <w:hideMark/>
          </w:tcPr>
          <w:p w14:paraId="6DEBEF8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F51906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471D57E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4BC2BB6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89CEB0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53CB4E4A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D8A61D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GZ050</w:t>
            </w:r>
          </w:p>
        </w:tc>
        <w:tc>
          <w:tcPr>
            <w:tcW w:w="1233" w:type="dxa"/>
            <w:noWrap/>
            <w:hideMark/>
          </w:tcPr>
          <w:p w14:paraId="40D768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2D8192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5749D89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4707EB0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5CF7BC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451F9C1A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987490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GZ051</w:t>
            </w:r>
          </w:p>
        </w:tc>
        <w:tc>
          <w:tcPr>
            <w:tcW w:w="1233" w:type="dxa"/>
            <w:noWrap/>
            <w:hideMark/>
          </w:tcPr>
          <w:p w14:paraId="160A14D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BCF7BB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33" w:type="dxa"/>
            <w:noWrap/>
            <w:hideMark/>
          </w:tcPr>
          <w:p w14:paraId="01CADB8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3" w:type="dxa"/>
            <w:noWrap/>
            <w:hideMark/>
          </w:tcPr>
          <w:p w14:paraId="5E538F2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46A8646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7EFE31BA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8B47A7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GZ052</w:t>
            </w:r>
          </w:p>
        </w:tc>
        <w:tc>
          <w:tcPr>
            <w:tcW w:w="1233" w:type="dxa"/>
            <w:noWrap/>
            <w:hideMark/>
          </w:tcPr>
          <w:p w14:paraId="6ECC26F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8FEA5F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3" w:type="dxa"/>
            <w:noWrap/>
            <w:hideMark/>
          </w:tcPr>
          <w:p w14:paraId="4C32F53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33" w:type="dxa"/>
            <w:noWrap/>
            <w:hideMark/>
          </w:tcPr>
          <w:p w14:paraId="59F50C3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33" w:type="dxa"/>
            <w:noWrap/>
            <w:hideMark/>
          </w:tcPr>
          <w:p w14:paraId="28E1F19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13</w:t>
            </w:r>
          </w:p>
        </w:tc>
      </w:tr>
      <w:tr w:rsidR="00565285" w:rsidRPr="00565285" w14:paraId="53D9D91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8C6A0C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GZ053</w:t>
            </w:r>
          </w:p>
        </w:tc>
        <w:tc>
          <w:tcPr>
            <w:tcW w:w="1233" w:type="dxa"/>
            <w:noWrap/>
            <w:hideMark/>
          </w:tcPr>
          <w:p w14:paraId="77130E5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11B13C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6D274D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2DA054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10910E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565285" w:rsidRPr="00565285" w14:paraId="199EF32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76A252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GZ054</w:t>
            </w:r>
          </w:p>
        </w:tc>
        <w:tc>
          <w:tcPr>
            <w:tcW w:w="1233" w:type="dxa"/>
            <w:noWrap/>
            <w:hideMark/>
          </w:tcPr>
          <w:p w14:paraId="6E206C8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CEFB68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33A4A4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E3FB18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C89481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50F6040B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1E3928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GZ055</w:t>
            </w:r>
          </w:p>
        </w:tc>
        <w:tc>
          <w:tcPr>
            <w:tcW w:w="1233" w:type="dxa"/>
            <w:noWrap/>
            <w:hideMark/>
          </w:tcPr>
          <w:p w14:paraId="12796A6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6F4136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C99AF1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EDFAAB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5A473A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7C674119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905F82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GZ056</w:t>
            </w:r>
          </w:p>
        </w:tc>
        <w:tc>
          <w:tcPr>
            <w:tcW w:w="1233" w:type="dxa"/>
            <w:noWrap/>
            <w:hideMark/>
          </w:tcPr>
          <w:p w14:paraId="450EE2E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723FB8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A765A8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97C45C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F8F02B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3E1A3430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2039658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GZ057</w:t>
            </w:r>
          </w:p>
        </w:tc>
        <w:tc>
          <w:tcPr>
            <w:tcW w:w="1233" w:type="dxa"/>
            <w:noWrap/>
            <w:hideMark/>
          </w:tcPr>
          <w:p w14:paraId="54F7BE6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F51877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35C76DC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33" w:type="dxa"/>
            <w:noWrap/>
            <w:hideMark/>
          </w:tcPr>
          <w:p w14:paraId="3ECA201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B3DD4D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0F99EF42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E50DC6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GZ058</w:t>
            </w:r>
          </w:p>
        </w:tc>
        <w:tc>
          <w:tcPr>
            <w:tcW w:w="1233" w:type="dxa"/>
            <w:noWrap/>
            <w:hideMark/>
          </w:tcPr>
          <w:p w14:paraId="4F23E90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FB09A2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5176CE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EB937A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299C14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639E5746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F7C7EA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GZ059</w:t>
            </w:r>
          </w:p>
        </w:tc>
        <w:tc>
          <w:tcPr>
            <w:tcW w:w="1233" w:type="dxa"/>
            <w:noWrap/>
            <w:hideMark/>
          </w:tcPr>
          <w:p w14:paraId="0614D2E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7EB746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EDE869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9DF090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C6A432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5DCBB4D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C87162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GZ060</w:t>
            </w:r>
          </w:p>
        </w:tc>
        <w:tc>
          <w:tcPr>
            <w:tcW w:w="1233" w:type="dxa"/>
            <w:noWrap/>
            <w:hideMark/>
          </w:tcPr>
          <w:p w14:paraId="7569F4C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CE0D7A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58BEF01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300CD5D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774FAF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25A80D9E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AE6368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GZ061</w:t>
            </w:r>
          </w:p>
        </w:tc>
        <w:tc>
          <w:tcPr>
            <w:tcW w:w="1233" w:type="dxa"/>
            <w:noWrap/>
            <w:hideMark/>
          </w:tcPr>
          <w:p w14:paraId="1CC60A3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482DCE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3" w:type="dxa"/>
            <w:noWrap/>
            <w:hideMark/>
          </w:tcPr>
          <w:p w14:paraId="5B60C26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33" w:type="dxa"/>
            <w:noWrap/>
            <w:hideMark/>
          </w:tcPr>
          <w:p w14:paraId="2A1011B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45854B5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4B566636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B1F250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GZ062</w:t>
            </w:r>
          </w:p>
        </w:tc>
        <w:tc>
          <w:tcPr>
            <w:tcW w:w="1233" w:type="dxa"/>
            <w:noWrap/>
            <w:hideMark/>
          </w:tcPr>
          <w:p w14:paraId="34DCC4C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475DF7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90A6B3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FBEE88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9EC5A7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113EF26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C9BF23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GZ063</w:t>
            </w:r>
          </w:p>
        </w:tc>
        <w:tc>
          <w:tcPr>
            <w:tcW w:w="1233" w:type="dxa"/>
            <w:noWrap/>
            <w:hideMark/>
          </w:tcPr>
          <w:p w14:paraId="15A7341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A854A1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6782CF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B6307E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1331E0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3C0B9BC4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4CA614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GZ064</w:t>
            </w:r>
          </w:p>
        </w:tc>
        <w:tc>
          <w:tcPr>
            <w:tcW w:w="1233" w:type="dxa"/>
            <w:noWrap/>
            <w:hideMark/>
          </w:tcPr>
          <w:p w14:paraId="53024D1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A54279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33" w:type="dxa"/>
            <w:noWrap/>
            <w:hideMark/>
          </w:tcPr>
          <w:p w14:paraId="297FF3E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33" w:type="dxa"/>
            <w:noWrap/>
            <w:hideMark/>
          </w:tcPr>
          <w:p w14:paraId="2CBD685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33" w:type="dxa"/>
            <w:noWrap/>
            <w:hideMark/>
          </w:tcPr>
          <w:p w14:paraId="7957E57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9</w:t>
            </w:r>
          </w:p>
        </w:tc>
      </w:tr>
      <w:tr w:rsidR="00565285" w:rsidRPr="00565285" w14:paraId="095D3143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2463804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GZ065</w:t>
            </w:r>
          </w:p>
        </w:tc>
        <w:tc>
          <w:tcPr>
            <w:tcW w:w="1233" w:type="dxa"/>
            <w:noWrap/>
            <w:hideMark/>
          </w:tcPr>
          <w:p w14:paraId="183BED1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E0477E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C77E6B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EDB4E4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E57CCE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0EEA6B5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7377B6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GZ066</w:t>
            </w:r>
          </w:p>
        </w:tc>
        <w:tc>
          <w:tcPr>
            <w:tcW w:w="1233" w:type="dxa"/>
            <w:noWrap/>
            <w:hideMark/>
          </w:tcPr>
          <w:p w14:paraId="0685203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C32A27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D90AFE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2B96C5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E7D1DD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B56E11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E7E534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GZ067</w:t>
            </w:r>
          </w:p>
        </w:tc>
        <w:tc>
          <w:tcPr>
            <w:tcW w:w="1233" w:type="dxa"/>
            <w:noWrap/>
            <w:hideMark/>
          </w:tcPr>
          <w:p w14:paraId="1F4DCFC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729620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59A2AB1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508A778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B19797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66D4A6D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F06152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GZ068</w:t>
            </w:r>
          </w:p>
        </w:tc>
        <w:tc>
          <w:tcPr>
            <w:tcW w:w="1233" w:type="dxa"/>
            <w:noWrap/>
            <w:hideMark/>
          </w:tcPr>
          <w:p w14:paraId="0767802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8ABDDA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4629A0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5BB898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699015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576C7C55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711704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GZ069</w:t>
            </w:r>
          </w:p>
        </w:tc>
        <w:tc>
          <w:tcPr>
            <w:tcW w:w="1233" w:type="dxa"/>
            <w:noWrap/>
            <w:hideMark/>
          </w:tcPr>
          <w:p w14:paraId="430D3C6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DD2B80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7EB778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F5567D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A7E396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5BD1986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7EA9B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GZ070</w:t>
            </w:r>
          </w:p>
        </w:tc>
        <w:tc>
          <w:tcPr>
            <w:tcW w:w="1233" w:type="dxa"/>
            <w:noWrap/>
            <w:hideMark/>
          </w:tcPr>
          <w:p w14:paraId="7E6E8A2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1B6ED2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1B5F70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CD257A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C797D8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1BCFDBF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2D0AB1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GZ071</w:t>
            </w:r>
          </w:p>
        </w:tc>
        <w:tc>
          <w:tcPr>
            <w:tcW w:w="1233" w:type="dxa"/>
            <w:noWrap/>
            <w:hideMark/>
          </w:tcPr>
          <w:p w14:paraId="6A3F8A7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2B092B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AF8230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C64D37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311ECF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60B20CD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A5F7AC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GZ072</w:t>
            </w:r>
          </w:p>
        </w:tc>
        <w:tc>
          <w:tcPr>
            <w:tcW w:w="1233" w:type="dxa"/>
            <w:noWrap/>
            <w:hideMark/>
          </w:tcPr>
          <w:p w14:paraId="3BF6F26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BBE0A8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4A5830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C9F812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E2B5D9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00B5F575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29A3B41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GZ073</w:t>
            </w:r>
          </w:p>
        </w:tc>
        <w:tc>
          <w:tcPr>
            <w:tcW w:w="1233" w:type="dxa"/>
            <w:noWrap/>
            <w:hideMark/>
          </w:tcPr>
          <w:p w14:paraId="0840358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252B38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9BEAF1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350E0A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0C7167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1FB0025E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F96374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GZ074</w:t>
            </w:r>
          </w:p>
        </w:tc>
        <w:tc>
          <w:tcPr>
            <w:tcW w:w="1233" w:type="dxa"/>
            <w:noWrap/>
            <w:hideMark/>
          </w:tcPr>
          <w:p w14:paraId="20D3C4B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72D58B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21B1814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31BA6DE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817AF6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145A5070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E5799B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GZ075</w:t>
            </w:r>
          </w:p>
        </w:tc>
        <w:tc>
          <w:tcPr>
            <w:tcW w:w="1233" w:type="dxa"/>
            <w:noWrap/>
            <w:hideMark/>
          </w:tcPr>
          <w:p w14:paraId="41B15CA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C3C0B3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688398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314522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DA1698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41A1FCCD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7CC9DD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GZ076</w:t>
            </w:r>
          </w:p>
        </w:tc>
        <w:tc>
          <w:tcPr>
            <w:tcW w:w="1233" w:type="dxa"/>
            <w:noWrap/>
            <w:hideMark/>
          </w:tcPr>
          <w:p w14:paraId="2FD05A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7293A0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233" w:type="dxa"/>
            <w:noWrap/>
            <w:hideMark/>
          </w:tcPr>
          <w:p w14:paraId="33A4B84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33" w:type="dxa"/>
            <w:noWrap/>
            <w:hideMark/>
          </w:tcPr>
          <w:p w14:paraId="513E2E1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3" w:type="dxa"/>
            <w:noWrap/>
            <w:hideMark/>
          </w:tcPr>
          <w:p w14:paraId="597A3DC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8</w:t>
            </w:r>
          </w:p>
        </w:tc>
      </w:tr>
      <w:tr w:rsidR="00565285" w:rsidRPr="00565285" w14:paraId="672A5100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E6C0C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GZ077</w:t>
            </w:r>
          </w:p>
        </w:tc>
        <w:tc>
          <w:tcPr>
            <w:tcW w:w="1233" w:type="dxa"/>
            <w:noWrap/>
            <w:hideMark/>
          </w:tcPr>
          <w:p w14:paraId="1230332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E26357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7ADD936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216BF43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583AA5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027E894B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D7249D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GZ078</w:t>
            </w:r>
          </w:p>
        </w:tc>
        <w:tc>
          <w:tcPr>
            <w:tcW w:w="1233" w:type="dxa"/>
            <w:noWrap/>
            <w:hideMark/>
          </w:tcPr>
          <w:p w14:paraId="0487729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B44724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33" w:type="dxa"/>
            <w:noWrap/>
            <w:hideMark/>
          </w:tcPr>
          <w:p w14:paraId="6BE21DE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5CA24BF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5949E26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12C6FCDF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B65C4D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GZ079</w:t>
            </w:r>
          </w:p>
        </w:tc>
        <w:tc>
          <w:tcPr>
            <w:tcW w:w="1233" w:type="dxa"/>
            <w:noWrap/>
            <w:hideMark/>
          </w:tcPr>
          <w:p w14:paraId="1A3DF1C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570750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647117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F7606B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DEC069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55A7AC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6DFBB4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GZ080</w:t>
            </w:r>
          </w:p>
        </w:tc>
        <w:tc>
          <w:tcPr>
            <w:tcW w:w="1233" w:type="dxa"/>
            <w:noWrap/>
            <w:hideMark/>
          </w:tcPr>
          <w:p w14:paraId="002032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E2F59A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233" w:type="dxa"/>
            <w:noWrap/>
            <w:hideMark/>
          </w:tcPr>
          <w:p w14:paraId="2990253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33" w:type="dxa"/>
            <w:noWrap/>
            <w:hideMark/>
          </w:tcPr>
          <w:p w14:paraId="19F01E9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33" w:type="dxa"/>
            <w:noWrap/>
            <w:hideMark/>
          </w:tcPr>
          <w:p w14:paraId="2BD1A95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15</w:t>
            </w:r>
          </w:p>
        </w:tc>
      </w:tr>
      <w:tr w:rsidR="00565285" w:rsidRPr="00565285" w14:paraId="4AD9392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B25B82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GZ081</w:t>
            </w:r>
          </w:p>
        </w:tc>
        <w:tc>
          <w:tcPr>
            <w:tcW w:w="1233" w:type="dxa"/>
            <w:noWrap/>
            <w:hideMark/>
          </w:tcPr>
          <w:p w14:paraId="11178EE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FD23E1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FA4A9B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B105FA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E33232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132E4F4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A729C2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GZ082</w:t>
            </w:r>
          </w:p>
        </w:tc>
        <w:tc>
          <w:tcPr>
            <w:tcW w:w="1233" w:type="dxa"/>
            <w:noWrap/>
            <w:hideMark/>
          </w:tcPr>
          <w:p w14:paraId="69DC8DB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D352BE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0BE2EE6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1BE0ADF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57E168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3C6B6615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886290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GZ083</w:t>
            </w:r>
          </w:p>
        </w:tc>
        <w:tc>
          <w:tcPr>
            <w:tcW w:w="1233" w:type="dxa"/>
            <w:noWrap/>
            <w:hideMark/>
          </w:tcPr>
          <w:p w14:paraId="0DE1AB5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5771DB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5BBF20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640329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7E161A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7FA4FAAE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F38127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GZ084</w:t>
            </w:r>
          </w:p>
        </w:tc>
        <w:tc>
          <w:tcPr>
            <w:tcW w:w="1233" w:type="dxa"/>
            <w:noWrap/>
            <w:hideMark/>
          </w:tcPr>
          <w:p w14:paraId="252A1D9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BBE6ED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3" w:type="dxa"/>
            <w:noWrap/>
            <w:hideMark/>
          </w:tcPr>
          <w:p w14:paraId="33AF1C6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33" w:type="dxa"/>
            <w:noWrap/>
            <w:hideMark/>
          </w:tcPr>
          <w:p w14:paraId="5FE15D4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33" w:type="dxa"/>
            <w:noWrap/>
            <w:hideMark/>
          </w:tcPr>
          <w:p w14:paraId="63C4600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</w:t>
            </w:r>
          </w:p>
        </w:tc>
      </w:tr>
      <w:tr w:rsidR="00565285" w:rsidRPr="00565285" w14:paraId="3E0B0524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731D50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GZ085</w:t>
            </w:r>
          </w:p>
        </w:tc>
        <w:tc>
          <w:tcPr>
            <w:tcW w:w="1233" w:type="dxa"/>
            <w:noWrap/>
            <w:hideMark/>
          </w:tcPr>
          <w:p w14:paraId="4DC5618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83A591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179CA2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84C6C5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6E443D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3B2B9B0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7D109D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GZ086</w:t>
            </w:r>
          </w:p>
        </w:tc>
        <w:tc>
          <w:tcPr>
            <w:tcW w:w="1233" w:type="dxa"/>
            <w:noWrap/>
            <w:hideMark/>
          </w:tcPr>
          <w:p w14:paraId="3973A68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4C80A3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93DC2C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165B5A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5F71A2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52DB3DAF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A8A49E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GZ087</w:t>
            </w:r>
          </w:p>
        </w:tc>
        <w:tc>
          <w:tcPr>
            <w:tcW w:w="1233" w:type="dxa"/>
            <w:noWrap/>
            <w:hideMark/>
          </w:tcPr>
          <w:p w14:paraId="4642599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A73EFE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CC7B9B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52CE69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698114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5F950480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FDA569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GZ088</w:t>
            </w:r>
          </w:p>
        </w:tc>
        <w:tc>
          <w:tcPr>
            <w:tcW w:w="1233" w:type="dxa"/>
            <w:noWrap/>
            <w:hideMark/>
          </w:tcPr>
          <w:p w14:paraId="3637B30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1DC99F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70A906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B53E30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C38F17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32D9C13B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2DA96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GZ089</w:t>
            </w:r>
          </w:p>
        </w:tc>
        <w:tc>
          <w:tcPr>
            <w:tcW w:w="1233" w:type="dxa"/>
            <w:noWrap/>
            <w:hideMark/>
          </w:tcPr>
          <w:p w14:paraId="46C93A4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0CD5A4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10D679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A4C6AE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0AE896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184751DF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6D6D09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GZ090</w:t>
            </w:r>
          </w:p>
        </w:tc>
        <w:tc>
          <w:tcPr>
            <w:tcW w:w="1233" w:type="dxa"/>
            <w:noWrap/>
            <w:hideMark/>
          </w:tcPr>
          <w:p w14:paraId="5A0D411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987027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B75A94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BEAF44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FAA6DE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67F101C9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31CA3C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GZ091</w:t>
            </w:r>
          </w:p>
        </w:tc>
        <w:tc>
          <w:tcPr>
            <w:tcW w:w="1233" w:type="dxa"/>
            <w:noWrap/>
            <w:hideMark/>
          </w:tcPr>
          <w:p w14:paraId="7CC3622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E9A5F9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35235B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3E486A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10F6DB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60C785C2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23DE62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GZ092</w:t>
            </w:r>
          </w:p>
        </w:tc>
        <w:tc>
          <w:tcPr>
            <w:tcW w:w="1233" w:type="dxa"/>
            <w:noWrap/>
            <w:hideMark/>
          </w:tcPr>
          <w:p w14:paraId="2587B3F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20FC57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3" w:type="dxa"/>
            <w:noWrap/>
            <w:hideMark/>
          </w:tcPr>
          <w:p w14:paraId="12179C6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3" w:type="dxa"/>
            <w:noWrap/>
            <w:hideMark/>
          </w:tcPr>
          <w:p w14:paraId="2ED724E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3" w:type="dxa"/>
            <w:noWrap/>
            <w:hideMark/>
          </w:tcPr>
          <w:p w14:paraId="0EAEBE4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10</w:t>
            </w:r>
          </w:p>
        </w:tc>
      </w:tr>
      <w:tr w:rsidR="00565285" w:rsidRPr="00565285" w14:paraId="69C9FFC9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16351F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GZ093</w:t>
            </w:r>
          </w:p>
        </w:tc>
        <w:tc>
          <w:tcPr>
            <w:tcW w:w="1233" w:type="dxa"/>
            <w:noWrap/>
            <w:hideMark/>
          </w:tcPr>
          <w:p w14:paraId="3A4D7A6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95DA84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290E2E2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200D26A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391572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7F9738FB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566A2D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GZ094</w:t>
            </w:r>
          </w:p>
        </w:tc>
        <w:tc>
          <w:tcPr>
            <w:tcW w:w="1233" w:type="dxa"/>
            <w:noWrap/>
            <w:hideMark/>
          </w:tcPr>
          <w:p w14:paraId="4D816C9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92ED07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3FF49C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3BD4EB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080FDD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7B434366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771FC8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GZ095</w:t>
            </w:r>
          </w:p>
        </w:tc>
        <w:tc>
          <w:tcPr>
            <w:tcW w:w="1233" w:type="dxa"/>
            <w:noWrap/>
            <w:hideMark/>
          </w:tcPr>
          <w:p w14:paraId="1AF0BC8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07C59F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D93F59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04105F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98F588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60844884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E7D878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GZ096</w:t>
            </w:r>
          </w:p>
        </w:tc>
        <w:tc>
          <w:tcPr>
            <w:tcW w:w="1233" w:type="dxa"/>
            <w:noWrap/>
            <w:hideMark/>
          </w:tcPr>
          <w:p w14:paraId="10C5406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A447AA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3" w:type="dxa"/>
            <w:noWrap/>
            <w:hideMark/>
          </w:tcPr>
          <w:p w14:paraId="3021F3D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2195631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33" w:type="dxa"/>
            <w:noWrap/>
            <w:hideMark/>
          </w:tcPr>
          <w:p w14:paraId="7B07423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7</w:t>
            </w:r>
          </w:p>
        </w:tc>
      </w:tr>
      <w:tr w:rsidR="00565285" w:rsidRPr="00565285" w14:paraId="1A599BD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DDED8A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GZ097</w:t>
            </w:r>
          </w:p>
        </w:tc>
        <w:tc>
          <w:tcPr>
            <w:tcW w:w="1233" w:type="dxa"/>
            <w:noWrap/>
            <w:hideMark/>
          </w:tcPr>
          <w:p w14:paraId="792968C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4A6C29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233" w:type="dxa"/>
            <w:noWrap/>
            <w:hideMark/>
          </w:tcPr>
          <w:p w14:paraId="4C84CCC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33" w:type="dxa"/>
            <w:noWrap/>
            <w:hideMark/>
          </w:tcPr>
          <w:p w14:paraId="1DB12D5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3" w:type="dxa"/>
            <w:noWrap/>
            <w:hideMark/>
          </w:tcPr>
          <w:p w14:paraId="3126034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</w:t>
            </w:r>
          </w:p>
        </w:tc>
      </w:tr>
      <w:tr w:rsidR="00565285" w:rsidRPr="00565285" w14:paraId="3370024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ABCF63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GZ098</w:t>
            </w:r>
          </w:p>
        </w:tc>
        <w:tc>
          <w:tcPr>
            <w:tcW w:w="1233" w:type="dxa"/>
            <w:noWrap/>
            <w:hideMark/>
          </w:tcPr>
          <w:p w14:paraId="3E3DF3F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9C54B3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0E403F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6797D1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DC0AB1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6724918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B14E3E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GZ099</w:t>
            </w:r>
          </w:p>
        </w:tc>
        <w:tc>
          <w:tcPr>
            <w:tcW w:w="1233" w:type="dxa"/>
            <w:noWrap/>
            <w:hideMark/>
          </w:tcPr>
          <w:p w14:paraId="1B778A3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3FDC7C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9E603C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82C6F2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BB1981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5ED4522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0EFECE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GZ100</w:t>
            </w:r>
          </w:p>
        </w:tc>
        <w:tc>
          <w:tcPr>
            <w:tcW w:w="1233" w:type="dxa"/>
            <w:noWrap/>
            <w:hideMark/>
          </w:tcPr>
          <w:p w14:paraId="0F5FC28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7B70E8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4B674E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6AFA81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BD17DC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4E05BD06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260880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GZ101</w:t>
            </w:r>
          </w:p>
        </w:tc>
        <w:tc>
          <w:tcPr>
            <w:tcW w:w="1233" w:type="dxa"/>
            <w:noWrap/>
            <w:hideMark/>
          </w:tcPr>
          <w:p w14:paraId="1C4E15B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AA392F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049581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48C4F55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7060BF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4D0142F5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D31752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GZ102</w:t>
            </w:r>
          </w:p>
        </w:tc>
        <w:tc>
          <w:tcPr>
            <w:tcW w:w="1233" w:type="dxa"/>
            <w:noWrap/>
            <w:hideMark/>
          </w:tcPr>
          <w:p w14:paraId="7D68618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872B51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399F19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3D7386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29C9B5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6DDB745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4729AB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GZ103</w:t>
            </w:r>
          </w:p>
        </w:tc>
        <w:tc>
          <w:tcPr>
            <w:tcW w:w="1233" w:type="dxa"/>
            <w:noWrap/>
            <w:hideMark/>
          </w:tcPr>
          <w:p w14:paraId="7BA6CDB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92F319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28E193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06B198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7BECD6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4EC75BF1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70BDC3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GZ104</w:t>
            </w:r>
          </w:p>
        </w:tc>
        <w:tc>
          <w:tcPr>
            <w:tcW w:w="1233" w:type="dxa"/>
            <w:noWrap/>
            <w:hideMark/>
          </w:tcPr>
          <w:p w14:paraId="3D0D02E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73428B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70B9A9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335D0E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029CA73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4001C37D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11F158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GZ105</w:t>
            </w:r>
          </w:p>
        </w:tc>
        <w:tc>
          <w:tcPr>
            <w:tcW w:w="1233" w:type="dxa"/>
            <w:noWrap/>
            <w:hideMark/>
          </w:tcPr>
          <w:p w14:paraId="3089B8E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E866B9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5DAC0F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428E11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F5160F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786B254E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EB5717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GZ106</w:t>
            </w:r>
          </w:p>
        </w:tc>
        <w:tc>
          <w:tcPr>
            <w:tcW w:w="1233" w:type="dxa"/>
            <w:noWrap/>
            <w:hideMark/>
          </w:tcPr>
          <w:p w14:paraId="31CFDBD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E32BF7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BE8470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8FA52C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64677B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34451F60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183174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GZ107</w:t>
            </w:r>
          </w:p>
        </w:tc>
        <w:tc>
          <w:tcPr>
            <w:tcW w:w="1233" w:type="dxa"/>
            <w:noWrap/>
            <w:hideMark/>
          </w:tcPr>
          <w:p w14:paraId="5D20AEA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9D9D8F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5649B4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FA6953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4B73A5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79A424E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AD179B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GZ108</w:t>
            </w:r>
          </w:p>
        </w:tc>
        <w:tc>
          <w:tcPr>
            <w:tcW w:w="1233" w:type="dxa"/>
            <w:noWrap/>
            <w:hideMark/>
          </w:tcPr>
          <w:p w14:paraId="31376B8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623D74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807A1F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7DCE69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086ACE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7B422AEF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2928D66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GZ109</w:t>
            </w:r>
          </w:p>
        </w:tc>
        <w:tc>
          <w:tcPr>
            <w:tcW w:w="1233" w:type="dxa"/>
            <w:noWrap/>
            <w:hideMark/>
          </w:tcPr>
          <w:p w14:paraId="1EB5626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F8D5D2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D3BFA3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0FBB1C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2E0F5C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03F8DC1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47609E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GZ110</w:t>
            </w:r>
          </w:p>
        </w:tc>
        <w:tc>
          <w:tcPr>
            <w:tcW w:w="1233" w:type="dxa"/>
            <w:noWrap/>
            <w:hideMark/>
          </w:tcPr>
          <w:p w14:paraId="2F66151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A43119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A0643E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D6755A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04E8B3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4F4C7ECF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12DF79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GZ111</w:t>
            </w:r>
          </w:p>
        </w:tc>
        <w:tc>
          <w:tcPr>
            <w:tcW w:w="1233" w:type="dxa"/>
            <w:noWrap/>
            <w:hideMark/>
          </w:tcPr>
          <w:p w14:paraId="3B80F4F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D43552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7B27227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27632DB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2DE902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09AB111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4A99AD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GZ112</w:t>
            </w:r>
          </w:p>
        </w:tc>
        <w:tc>
          <w:tcPr>
            <w:tcW w:w="1233" w:type="dxa"/>
            <w:noWrap/>
            <w:hideMark/>
          </w:tcPr>
          <w:p w14:paraId="39A653E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CED429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7520A93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0108A7A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4158C1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314AC2D4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2BB650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GZ113</w:t>
            </w:r>
          </w:p>
        </w:tc>
        <w:tc>
          <w:tcPr>
            <w:tcW w:w="1233" w:type="dxa"/>
            <w:noWrap/>
            <w:hideMark/>
          </w:tcPr>
          <w:p w14:paraId="6A20079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9D15A8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F8B7A0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4D5888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EE48EE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3A64FAFB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C211E7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GZ114</w:t>
            </w:r>
          </w:p>
        </w:tc>
        <w:tc>
          <w:tcPr>
            <w:tcW w:w="1233" w:type="dxa"/>
            <w:noWrap/>
            <w:hideMark/>
          </w:tcPr>
          <w:p w14:paraId="3D9AF18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C30C59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61A4F1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A58CF3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C1345A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5AC5D5EF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EFD2FD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GZ115</w:t>
            </w:r>
          </w:p>
        </w:tc>
        <w:tc>
          <w:tcPr>
            <w:tcW w:w="1233" w:type="dxa"/>
            <w:noWrap/>
            <w:hideMark/>
          </w:tcPr>
          <w:p w14:paraId="6221684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6AB555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5F5149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623AA9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15526F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3FC539C1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2AD0EB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GZ116</w:t>
            </w:r>
          </w:p>
        </w:tc>
        <w:tc>
          <w:tcPr>
            <w:tcW w:w="1233" w:type="dxa"/>
            <w:noWrap/>
            <w:hideMark/>
          </w:tcPr>
          <w:p w14:paraId="741B252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06C2CF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104FE2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798026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DA00AA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66F51BB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C45647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GZ117</w:t>
            </w:r>
          </w:p>
        </w:tc>
        <w:tc>
          <w:tcPr>
            <w:tcW w:w="1233" w:type="dxa"/>
            <w:noWrap/>
            <w:hideMark/>
          </w:tcPr>
          <w:p w14:paraId="5D2C5B1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9B0234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545458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D89793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DFB90F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529EF4D6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435EA9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GZ118</w:t>
            </w:r>
          </w:p>
        </w:tc>
        <w:tc>
          <w:tcPr>
            <w:tcW w:w="1233" w:type="dxa"/>
            <w:noWrap/>
            <w:hideMark/>
          </w:tcPr>
          <w:p w14:paraId="03748C6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93B091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8D8574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E9900C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EC0B9A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6336D65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723A64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GZ119</w:t>
            </w:r>
          </w:p>
        </w:tc>
        <w:tc>
          <w:tcPr>
            <w:tcW w:w="1233" w:type="dxa"/>
            <w:noWrap/>
            <w:hideMark/>
          </w:tcPr>
          <w:p w14:paraId="6DAF119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0439EB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D2D5EF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0A0633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240B5E8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390E08C0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9CA60E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GZ120</w:t>
            </w:r>
          </w:p>
        </w:tc>
        <w:tc>
          <w:tcPr>
            <w:tcW w:w="1233" w:type="dxa"/>
            <w:noWrap/>
            <w:hideMark/>
          </w:tcPr>
          <w:p w14:paraId="73F529A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F4AF4E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9A2460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164EA3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779DC8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37EE4409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A728DB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GZ121</w:t>
            </w:r>
          </w:p>
        </w:tc>
        <w:tc>
          <w:tcPr>
            <w:tcW w:w="1233" w:type="dxa"/>
            <w:noWrap/>
            <w:hideMark/>
          </w:tcPr>
          <w:p w14:paraId="47B2C30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FF0A37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DBB970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09D7AA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477185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9A148E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AB4D31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GZ122</w:t>
            </w:r>
          </w:p>
        </w:tc>
        <w:tc>
          <w:tcPr>
            <w:tcW w:w="1233" w:type="dxa"/>
            <w:noWrap/>
            <w:hideMark/>
          </w:tcPr>
          <w:p w14:paraId="1613716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2F13D0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7BBFF90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0EC0A10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0EEEC8F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355B6DD2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B76D28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GZ123</w:t>
            </w:r>
          </w:p>
        </w:tc>
        <w:tc>
          <w:tcPr>
            <w:tcW w:w="1233" w:type="dxa"/>
            <w:noWrap/>
            <w:hideMark/>
          </w:tcPr>
          <w:p w14:paraId="58788F8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42787F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B96BDC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0FA7E7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4D25D8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37151830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F90EBD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GZ124</w:t>
            </w:r>
          </w:p>
        </w:tc>
        <w:tc>
          <w:tcPr>
            <w:tcW w:w="1233" w:type="dxa"/>
            <w:noWrap/>
            <w:hideMark/>
          </w:tcPr>
          <w:p w14:paraId="45B4716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67074B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33B953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FD7F99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B8E8F1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8B465B5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F4DBC4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GZ125</w:t>
            </w:r>
          </w:p>
        </w:tc>
        <w:tc>
          <w:tcPr>
            <w:tcW w:w="1233" w:type="dxa"/>
            <w:noWrap/>
            <w:hideMark/>
          </w:tcPr>
          <w:p w14:paraId="243DF87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872D2C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80D612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4540F6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7E0734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180ECE0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BAE999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GZ126</w:t>
            </w:r>
          </w:p>
        </w:tc>
        <w:tc>
          <w:tcPr>
            <w:tcW w:w="1233" w:type="dxa"/>
            <w:noWrap/>
            <w:hideMark/>
          </w:tcPr>
          <w:p w14:paraId="0446D84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CE2D10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47A328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EF1C40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BFA2FF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D9D8E44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B02BE5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233" w:type="dxa"/>
            <w:noWrap/>
            <w:hideMark/>
          </w:tcPr>
          <w:p w14:paraId="034C89E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A5390F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1233" w:type="dxa"/>
            <w:noWrap/>
            <w:hideMark/>
          </w:tcPr>
          <w:p w14:paraId="62ED9EC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233" w:type="dxa"/>
            <w:noWrap/>
            <w:hideMark/>
          </w:tcPr>
          <w:p w14:paraId="50F17F4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233" w:type="dxa"/>
            <w:noWrap/>
            <w:hideMark/>
          </w:tcPr>
          <w:p w14:paraId="5BAD979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56</w:t>
            </w:r>
          </w:p>
        </w:tc>
      </w:tr>
      <w:tr w:rsidR="00565285" w:rsidRPr="00565285" w14:paraId="62D72FE5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0679D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GZ128</w:t>
            </w:r>
          </w:p>
        </w:tc>
        <w:tc>
          <w:tcPr>
            <w:tcW w:w="1233" w:type="dxa"/>
            <w:noWrap/>
            <w:hideMark/>
          </w:tcPr>
          <w:p w14:paraId="72198B1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8F9812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33" w:type="dxa"/>
            <w:noWrap/>
            <w:hideMark/>
          </w:tcPr>
          <w:p w14:paraId="76DD0EA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33" w:type="dxa"/>
            <w:noWrap/>
            <w:hideMark/>
          </w:tcPr>
          <w:p w14:paraId="1989350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FC4254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6E8B16B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4553DE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GZ129</w:t>
            </w:r>
          </w:p>
        </w:tc>
        <w:tc>
          <w:tcPr>
            <w:tcW w:w="1233" w:type="dxa"/>
            <w:noWrap/>
            <w:hideMark/>
          </w:tcPr>
          <w:p w14:paraId="0533CAD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EF9556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E4D115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D9F7C7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A77BC9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FD557C5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8F3623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GZ130</w:t>
            </w:r>
          </w:p>
        </w:tc>
        <w:tc>
          <w:tcPr>
            <w:tcW w:w="1233" w:type="dxa"/>
            <w:noWrap/>
            <w:hideMark/>
          </w:tcPr>
          <w:p w14:paraId="5C0BBC0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938855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86175E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DF4604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31E635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051A3CDE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694FAA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GZ131</w:t>
            </w:r>
          </w:p>
        </w:tc>
        <w:tc>
          <w:tcPr>
            <w:tcW w:w="1233" w:type="dxa"/>
            <w:noWrap/>
            <w:hideMark/>
          </w:tcPr>
          <w:p w14:paraId="5C5FD91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4172E3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854503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5971BB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10EF00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589BA5E1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A9DD6B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GZ132</w:t>
            </w:r>
          </w:p>
        </w:tc>
        <w:tc>
          <w:tcPr>
            <w:tcW w:w="1233" w:type="dxa"/>
            <w:noWrap/>
            <w:hideMark/>
          </w:tcPr>
          <w:p w14:paraId="7442B13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D95BEE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34C8C29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14DDD03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C89415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0D5F3E29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637805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GZ133</w:t>
            </w:r>
          </w:p>
        </w:tc>
        <w:tc>
          <w:tcPr>
            <w:tcW w:w="1233" w:type="dxa"/>
            <w:noWrap/>
            <w:hideMark/>
          </w:tcPr>
          <w:p w14:paraId="7A42FD5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6FCEE5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051027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ED9186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989FA9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548B5AED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9E0736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GZ134</w:t>
            </w:r>
          </w:p>
        </w:tc>
        <w:tc>
          <w:tcPr>
            <w:tcW w:w="1233" w:type="dxa"/>
            <w:noWrap/>
            <w:hideMark/>
          </w:tcPr>
          <w:p w14:paraId="52B8EFD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BD603B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C5A546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065F9F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33287A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3E2EEFE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12C0B9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GZ135</w:t>
            </w:r>
          </w:p>
        </w:tc>
        <w:tc>
          <w:tcPr>
            <w:tcW w:w="1233" w:type="dxa"/>
            <w:noWrap/>
            <w:hideMark/>
          </w:tcPr>
          <w:p w14:paraId="11C583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14D42A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C02EB0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46FF525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C06DBE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7C3493C5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29B6599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GZ136</w:t>
            </w:r>
          </w:p>
        </w:tc>
        <w:tc>
          <w:tcPr>
            <w:tcW w:w="1233" w:type="dxa"/>
            <w:noWrap/>
            <w:hideMark/>
          </w:tcPr>
          <w:p w14:paraId="5397EC8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65A5F8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410498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FE1F82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AF9621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22B6E30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815EC2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GZ137</w:t>
            </w:r>
          </w:p>
        </w:tc>
        <w:tc>
          <w:tcPr>
            <w:tcW w:w="1233" w:type="dxa"/>
            <w:noWrap/>
            <w:hideMark/>
          </w:tcPr>
          <w:p w14:paraId="4C12145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CA3754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55D7ABB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4DE373D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29E0736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00E671F3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D310D8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GZ138</w:t>
            </w:r>
          </w:p>
        </w:tc>
        <w:tc>
          <w:tcPr>
            <w:tcW w:w="1233" w:type="dxa"/>
            <w:noWrap/>
            <w:hideMark/>
          </w:tcPr>
          <w:p w14:paraId="3DE13A3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483ADC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AAE2B3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6BCD63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572D1C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7B2D4B31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23AE22A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GZ139</w:t>
            </w:r>
          </w:p>
        </w:tc>
        <w:tc>
          <w:tcPr>
            <w:tcW w:w="1233" w:type="dxa"/>
            <w:noWrap/>
            <w:hideMark/>
          </w:tcPr>
          <w:p w14:paraId="6A748DC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46EFAB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0953FA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8B7EF9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36E57D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4B182EAA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3AA807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GZ140</w:t>
            </w:r>
          </w:p>
        </w:tc>
        <w:tc>
          <w:tcPr>
            <w:tcW w:w="1233" w:type="dxa"/>
            <w:noWrap/>
            <w:hideMark/>
          </w:tcPr>
          <w:p w14:paraId="0F0E9A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E3B185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C207D5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57663D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9E180D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52DEB104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9C30DF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GZ141</w:t>
            </w:r>
          </w:p>
        </w:tc>
        <w:tc>
          <w:tcPr>
            <w:tcW w:w="1233" w:type="dxa"/>
            <w:noWrap/>
            <w:hideMark/>
          </w:tcPr>
          <w:p w14:paraId="4AFABCC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02808A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AE11F5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97C7F0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8215C4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217A1A4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439C56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GZ142</w:t>
            </w:r>
          </w:p>
        </w:tc>
        <w:tc>
          <w:tcPr>
            <w:tcW w:w="1233" w:type="dxa"/>
            <w:noWrap/>
            <w:hideMark/>
          </w:tcPr>
          <w:p w14:paraId="7756461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43CD075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B9EE2E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9748DE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7743DF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65A13FF0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644EDEB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GZ143</w:t>
            </w:r>
          </w:p>
        </w:tc>
        <w:tc>
          <w:tcPr>
            <w:tcW w:w="1233" w:type="dxa"/>
            <w:noWrap/>
            <w:hideMark/>
          </w:tcPr>
          <w:p w14:paraId="40C248C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86DD1C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815ABF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271FEB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4A4574D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5BB14A5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761ECB7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GZ144</w:t>
            </w:r>
          </w:p>
        </w:tc>
        <w:tc>
          <w:tcPr>
            <w:tcW w:w="1233" w:type="dxa"/>
            <w:noWrap/>
            <w:hideMark/>
          </w:tcPr>
          <w:p w14:paraId="1670F9B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729893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F82271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F21D5C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7013E16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430C8036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513CAE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GZ145</w:t>
            </w:r>
          </w:p>
        </w:tc>
        <w:tc>
          <w:tcPr>
            <w:tcW w:w="1233" w:type="dxa"/>
            <w:noWrap/>
            <w:hideMark/>
          </w:tcPr>
          <w:p w14:paraId="535B7B9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7A07BB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2B6CFA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A483D8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06CA54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3A35E7AD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19F6A0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GZ146</w:t>
            </w:r>
          </w:p>
        </w:tc>
        <w:tc>
          <w:tcPr>
            <w:tcW w:w="1233" w:type="dxa"/>
            <w:noWrap/>
            <w:hideMark/>
          </w:tcPr>
          <w:p w14:paraId="6BB3D3F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CD80F8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7D9D6F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B18788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4D3BE3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76752C7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105B68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GZ147</w:t>
            </w:r>
          </w:p>
        </w:tc>
        <w:tc>
          <w:tcPr>
            <w:tcW w:w="1233" w:type="dxa"/>
            <w:noWrap/>
            <w:hideMark/>
          </w:tcPr>
          <w:p w14:paraId="1339563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9ACE2F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88B913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D4EDE5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5B5B1D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4DDFC6C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837F8D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GZ148</w:t>
            </w:r>
          </w:p>
        </w:tc>
        <w:tc>
          <w:tcPr>
            <w:tcW w:w="1233" w:type="dxa"/>
            <w:noWrap/>
            <w:hideMark/>
          </w:tcPr>
          <w:p w14:paraId="66525D0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0C8626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2733F5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A50C79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4806B86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12720DE6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329986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GZ149</w:t>
            </w:r>
          </w:p>
        </w:tc>
        <w:tc>
          <w:tcPr>
            <w:tcW w:w="1233" w:type="dxa"/>
            <w:noWrap/>
            <w:hideMark/>
          </w:tcPr>
          <w:p w14:paraId="3DC745E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0D0D2F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063AC5E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17C6AC73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3BD26B7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098EC1C6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3C8BFD9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GZ150</w:t>
            </w:r>
          </w:p>
        </w:tc>
        <w:tc>
          <w:tcPr>
            <w:tcW w:w="1233" w:type="dxa"/>
            <w:noWrap/>
            <w:hideMark/>
          </w:tcPr>
          <w:p w14:paraId="618C0C7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54C78BD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33" w:type="dxa"/>
            <w:noWrap/>
            <w:hideMark/>
          </w:tcPr>
          <w:p w14:paraId="064DC4E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087920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1BFB0F8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52BF1842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44AC90B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GZ151</w:t>
            </w:r>
          </w:p>
        </w:tc>
        <w:tc>
          <w:tcPr>
            <w:tcW w:w="1233" w:type="dxa"/>
            <w:noWrap/>
            <w:hideMark/>
          </w:tcPr>
          <w:p w14:paraId="2B38706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2F3D1AE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63DD09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C77B49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75854E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06B95F3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812881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GZ152</w:t>
            </w:r>
          </w:p>
        </w:tc>
        <w:tc>
          <w:tcPr>
            <w:tcW w:w="1233" w:type="dxa"/>
            <w:noWrap/>
            <w:hideMark/>
          </w:tcPr>
          <w:p w14:paraId="49FC050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45A484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694422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30BADB5D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0B7E48BE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45F933E9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108691A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GZ153</w:t>
            </w:r>
          </w:p>
        </w:tc>
        <w:tc>
          <w:tcPr>
            <w:tcW w:w="1233" w:type="dxa"/>
            <w:noWrap/>
            <w:hideMark/>
          </w:tcPr>
          <w:p w14:paraId="158F8BB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3EF0AF1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327A18F7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111C8F2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0FAB9ED6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12D15C15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449460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GZ154</w:t>
            </w:r>
          </w:p>
        </w:tc>
        <w:tc>
          <w:tcPr>
            <w:tcW w:w="1233" w:type="dxa"/>
            <w:noWrap/>
            <w:hideMark/>
          </w:tcPr>
          <w:p w14:paraId="0A0FCF2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B8B2B3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33" w:type="dxa"/>
            <w:noWrap/>
            <w:hideMark/>
          </w:tcPr>
          <w:p w14:paraId="4505B63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noWrap/>
            <w:hideMark/>
          </w:tcPr>
          <w:p w14:paraId="072C690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33" w:type="dxa"/>
            <w:noWrap/>
            <w:hideMark/>
          </w:tcPr>
          <w:p w14:paraId="4DC4D2A1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099CB4CB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4C6533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GZ155</w:t>
            </w:r>
          </w:p>
        </w:tc>
        <w:tc>
          <w:tcPr>
            <w:tcW w:w="1233" w:type="dxa"/>
            <w:noWrap/>
            <w:hideMark/>
          </w:tcPr>
          <w:p w14:paraId="4772562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08608185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7955933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2FEC01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21CE57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1707DD98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5BD0950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GZ156</w:t>
            </w:r>
          </w:p>
        </w:tc>
        <w:tc>
          <w:tcPr>
            <w:tcW w:w="1233" w:type="dxa"/>
            <w:noWrap/>
            <w:hideMark/>
          </w:tcPr>
          <w:p w14:paraId="6BF3149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676A1B9A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6CB1E40B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7F8678E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64D9EA8C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154175C7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23CCD6C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GZ157</w:t>
            </w:r>
          </w:p>
        </w:tc>
        <w:tc>
          <w:tcPr>
            <w:tcW w:w="1233" w:type="dxa"/>
            <w:noWrap/>
            <w:hideMark/>
          </w:tcPr>
          <w:p w14:paraId="045954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720617B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6ECA01C8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3" w:type="dxa"/>
            <w:noWrap/>
            <w:hideMark/>
          </w:tcPr>
          <w:p w14:paraId="56B33830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347F5DE2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5285" w:rsidRPr="00565285" w14:paraId="307A7AA2" w14:textId="77777777" w:rsidTr="0073089E">
        <w:trPr>
          <w:trHeight w:val="255"/>
        </w:trPr>
        <w:tc>
          <w:tcPr>
            <w:tcW w:w="1232" w:type="dxa"/>
            <w:noWrap/>
            <w:hideMark/>
          </w:tcPr>
          <w:p w14:paraId="0B50227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GZ158</w:t>
            </w:r>
          </w:p>
        </w:tc>
        <w:tc>
          <w:tcPr>
            <w:tcW w:w="1233" w:type="dxa"/>
            <w:noWrap/>
            <w:hideMark/>
          </w:tcPr>
          <w:p w14:paraId="1C48156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dicot </w:t>
            </w:r>
          </w:p>
        </w:tc>
        <w:tc>
          <w:tcPr>
            <w:tcW w:w="1233" w:type="dxa"/>
            <w:noWrap/>
            <w:hideMark/>
          </w:tcPr>
          <w:p w14:paraId="14695A1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28B23079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3" w:type="dxa"/>
            <w:noWrap/>
            <w:hideMark/>
          </w:tcPr>
          <w:p w14:paraId="56FA5F0F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33" w:type="dxa"/>
            <w:noWrap/>
            <w:hideMark/>
          </w:tcPr>
          <w:p w14:paraId="5E1D98C4" w14:textId="77777777" w:rsidR="00565285" w:rsidRPr="00565285" w:rsidRDefault="00565285" w:rsidP="00565285">
            <w:pPr>
              <w:jc w:val="right"/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65BF741D" w14:textId="77777777" w:rsidR="00565285" w:rsidRPr="00565285" w:rsidRDefault="00565285" w:rsidP="00565285">
      <w:pPr>
        <w:spacing w:after="0" w:line="240" w:lineRule="auto"/>
        <w:rPr>
          <w:rFonts w:ascii="Times New Roman" w:eastAsia="Times New Roman" w:hAnsi="Times New Roman" w:cs="Times New Roman"/>
          <w:szCs w:val="24"/>
        </w:rPr>
        <w:sectPr w:rsidR="00565285" w:rsidRPr="00565285" w:rsidSect="00C97CF8">
          <w:pgSz w:w="12240" w:h="15840" w:code="1"/>
          <w:pgMar w:top="1872" w:right="1440" w:bottom="1440" w:left="2160" w:header="1440" w:footer="1008" w:gutter="0"/>
          <w:cols w:space="720"/>
          <w:titlePg/>
          <w:docGrid w:linePitch="360"/>
        </w:sectPr>
      </w:pPr>
    </w:p>
    <w:p w14:paraId="7CD65F83" w14:textId="77777777" w:rsidR="00565285" w:rsidRPr="00565285" w:rsidRDefault="00565285" w:rsidP="00565285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32"/>
        </w:rPr>
      </w:pPr>
    </w:p>
    <w:p w14:paraId="471B22C5" w14:textId="0515F6D4" w:rsidR="00565285" w:rsidRPr="00565285" w:rsidRDefault="006A3322" w:rsidP="006A3322">
      <w:pPr>
        <w:keepNext/>
        <w:keepLines/>
        <w:widowControl w:val="0"/>
        <w:tabs>
          <w:tab w:val="left" w:pos="720"/>
        </w:tabs>
        <w:suppressAutoHyphens/>
        <w:spacing w:before="720" w:after="480" w:line="240" w:lineRule="auto"/>
        <w:outlineLvl w:val="0"/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Cs w:val="32"/>
        </w:rPr>
        <w:t xml:space="preserve">APPENDIX </w:t>
      </w:r>
      <w:r w:rsidR="00565285" w:rsidRPr="00565285">
        <w:rPr>
          <w:rFonts w:ascii="Times New Roman" w:eastAsia="Times New Roman" w:hAnsi="Times New Roman" w:cs="Times New Roman"/>
          <w:b/>
          <w:bCs/>
          <w:noProof/>
          <w:szCs w:val="32"/>
        </w:rPr>
        <w:t>5</w:t>
      </w:r>
      <w:r>
        <w:rPr>
          <w:rFonts w:ascii="Times New Roman" w:eastAsia="Times New Roman" w:hAnsi="Times New Roman" w:cs="Times New Roman"/>
          <w:b/>
          <w:bCs/>
          <w:noProof/>
          <w:szCs w:val="32"/>
        </w:rPr>
        <w:t>.</w:t>
      </w:r>
      <w:r>
        <w:rPr>
          <w:rFonts w:ascii="Times New Roman" w:eastAsia="Times New Roman" w:hAnsi="Times New Roman" w:cs="Times New Roman"/>
          <w:b/>
          <w:bCs/>
          <w:sz w:val="26"/>
          <w:szCs w:val="32"/>
        </w:rPr>
        <w:t xml:space="preserve"> </w:t>
      </w:r>
      <w:r w:rsidR="00565285" w:rsidRPr="00565285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Morphotype classification of the Berry 1938 </w:t>
      </w:r>
      <w:r w:rsidR="00565285" w:rsidRPr="00565285">
        <w:rPr>
          <w:rFonts w:ascii="Times New Roman" w:eastAsia="Times New Roman" w:hAnsi="Times New Roman" w:cs="Times New Roman"/>
          <w:sz w:val="26"/>
          <w:szCs w:val="32"/>
        </w:rPr>
        <w:t>Río Pichileufú</w:t>
      </w:r>
      <w:r w:rsidR="00565285" w:rsidRPr="00565285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species list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>.</w:t>
      </w:r>
    </w:p>
    <w:tbl>
      <w:tblPr>
        <w:tblStyle w:val="TablePsuThesi"/>
        <w:tblW w:w="13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1440"/>
        <w:gridCol w:w="1260"/>
        <w:gridCol w:w="2160"/>
        <w:gridCol w:w="3510"/>
        <w:gridCol w:w="1440"/>
        <w:gridCol w:w="1080"/>
      </w:tblGrid>
      <w:tr w:rsidR="00565285" w:rsidRPr="00565285" w14:paraId="63EF0AD3" w14:textId="77777777" w:rsidTr="0073089E">
        <w:trPr>
          <w:trHeight w:val="1275"/>
        </w:trPr>
        <w:tc>
          <w:tcPr>
            <w:tcW w:w="2155" w:type="dxa"/>
            <w:vAlign w:val="center"/>
          </w:tcPr>
          <w:p w14:paraId="7711B4E8" w14:textId="4A5E838F" w:rsidR="00565285" w:rsidRPr="00565285" w:rsidRDefault="00C45B73" w:rsidP="00565285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Berry (1938) listed species</w:t>
            </w:r>
          </w:p>
        </w:tc>
        <w:tc>
          <w:tcPr>
            <w:tcW w:w="1440" w:type="dxa"/>
            <w:noWrap/>
            <w:vAlign w:val="center"/>
          </w:tcPr>
          <w:p w14:paraId="7D562436" w14:textId="77777777" w:rsidR="00565285" w:rsidRPr="00565285" w:rsidRDefault="00565285" w:rsidP="00565285">
            <w:pPr>
              <w:jc w:val="center"/>
              <w:rPr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Berry (1938) Family  &gt; current family for Berry’s genus</w:t>
            </w:r>
          </w:p>
        </w:tc>
        <w:tc>
          <w:tcPr>
            <w:tcW w:w="1260" w:type="dxa"/>
            <w:vAlign w:val="center"/>
          </w:tcPr>
          <w:p w14:paraId="6CB8163D" w14:textId="684B6A4B" w:rsidR="00565285" w:rsidRPr="00565285" w:rsidRDefault="00565285" w:rsidP="0056528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&gt; Current genus for Berry (1938) genus, if differen</w:t>
            </w:r>
            <w:r w:rsidR="00C45B73">
              <w:rPr>
                <w:b/>
                <w:bCs/>
                <w:color w:val="000000"/>
                <w:sz w:val="18"/>
                <w:szCs w:val="18"/>
              </w:rPr>
              <w:t>t</w:t>
            </w:r>
          </w:p>
        </w:tc>
        <w:tc>
          <w:tcPr>
            <w:tcW w:w="2160" w:type="dxa"/>
            <w:noWrap/>
            <w:vAlign w:val="center"/>
          </w:tcPr>
          <w:p w14:paraId="6D3A0E47" w14:textId="77777777" w:rsidR="00565285" w:rsidRPr="00565285" w:rsidRDefault="00565285" w:rsidP="00565285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Updated taxonomy</w:t>
            </w:r>
          </w:p>
        </w:tc>
        <w:tc>
          <w:tcPr>
            <w:tcW w:w="3510" w:type="dxa"/>
            <w:vAlign w:val="center"/>
          </w:tcPr>
          <w:p w14:paraId="6742BE30" w14:textId="77777777" w:rsidR="00565285" w:rsidRPr="00565285" w:rsidRDefault="00565285" w:rsidP="00565285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Basionym</w:t>
            </w:r>
          </w:p>
        </w:tc>
        <w:tc>
          <w:tcPr>
            <w:tcW w:w="1440" w:type="dxa"/>
            <w:vAlign w:val="center"/>
          </w:tcPr>
          <w:p w14:paraId="06873625" w14:textId="77777777" w:rsidR="00565285" w:rsidRPr="00565285" w:rsidRDefault="00565285" w:rsidP="00565285">
            <w:pPr>
              <w:jc w:val="center"/>
              <w:rPr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Corresponding morphotype number(s)</w:t>
            </w:r>
          </w:p>
        </w:tc>
        <w:tc>
          <w:tcPr>
            <w:tcW w:w="1080" w:type="dxa"/>
            <w:noWrap/>
            <w:vAlign w:val="center"/>
          </w:tcPr>
          <w:p w14:paraId="0C34E2D7" w14:textId="32467F65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>Category of issue</w:t>
            </w:r>
            <w:ins w:id="0" w:author="Wilf, Peter Daniel" w:date="2024-07-23T17:28:00Z">
              <w:r w:rsidR="00D11690">
                <w:rPr>
                  <w:b/>
                  <w:bCs/>
                  <w:color w:val="000000"/>
                  <w:sz w:val="18"/>
                  <w:szCs w:val="18"/>
                </w:rPr>
                <w:t xml:space="preserve"> (Table</w:t>
              </w:r>
            </w:ins>
            <w:ins w:id="1" w:author="Harris, Gabriella Rossetto" w:date="2024-07-24T11:24:00Z">
              <w:r w:rsidR="00261284">
                <w:rPr>
                  <w:b/>
                  <w:bCs/>
                  <w:color w:val="000000"/>
                  <w:sz w:val="18"/>
                  <w:szCs w:val="18"/>
                </w:rPr>
                <w:t xml:space="preserve"> </w:t>
              </w:r>
            </w:ins>
            <w:ins w:id="2" w:author="Harris, Gabriella Rossetto" w:date="2024-07-24T11:25:00Z">
              <w:r w:rsidR="00261284">
                <w:rPr>
                  <w:b/>
                  <w:bCs/>
                  <w:color w:val="000000"/>
                  <w:sz w:val="18"/>
                  <w:szCs w:val="18"/>
                </w:rPr>
                <w:t>2</w:t>
              </w:r>
            </w:ins>
            <w:ins w:id="3" w:author="Wilf, Peter Daniel" w:date="2024-07-23T17:28:00Z">
              <w:del w:id="4" w:author="Harris, Gabriella Rossetto" w:date="2024-07-24T11:24:00Z">
                <w:r w:rsidR="00D11690" w:rsidDel="00261284">
                  <w:rPr>
                    <w:b/>
                    <w:bCs/>
                    <w:color w:val="000000"/>
                    <w:sz w:val="18"/>
                    <w:szCs w:val="18"/>
                  </w:rPr>
                  <w:delText xml:space="preserve"> _</w:delText>
                </w:r>
              </w:del>
              <w:r w:rsidR="00D11690">
                <w:rPr>
                  <w:b/>
                  <w:bCs/>
                  <w:color w:val="000000"/>
                  <w:sz w:val="18"/>
                  <w:szCs w:val="18"/>
                </w:rPr>
                <w:t>)</w:t>
              </w:r>
            </w:ins>
          </w:p>
        </w:tc>
      </w:tr>
      <w:tr w:rsidR="00565285" w:rsidRPr="00565285" w14:paraId="64F98026" w14:textId="77777777" w:rsidTr="0073089E">
        <w:trPr>
          <w:trHeight w:val="980"/>
        </w:trPr>
        <w:tc>
          <w:tcPr>
            <w:tcW w:w="2155" w:type="dxa"/>
            <w:hideMark/>
          </w:tcPr>
          <w:p w14:paraId="647F2DBF" w14:textId="0E84463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Acrodiclidium oligocaenicum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5B7C45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7E0AE43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02E1ADB5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Licaria</w:t>
            </w:r>
          </w:p>
        </w:tc>
        <w:tc>
          <w:tcPr>
            <w:tcW w:w="2160" w:type="dxa"/>
            <w:noWrap/>
            <w:hideMark/>
          </w:tcPr>
          <w:p w14:paraId="26D1B453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5FF9724" w14:textId="4EF4F611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Acrodiclidium oligocaenicum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651, pl. 4, fig. 8a, 1891.</w:t>
            </w:r>
          </w:p>
        </w:tc>
        <w:tc>
          <w:tcPr>
            <w:tcW w:w="1440" w:type="dxa"/>
            <w:hideMark/>
          </w:tcPr>
          <w:p w14:paraId="4956196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718FEF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79AE8E2E" w14:textId="77777777" w:rsidTr="0073089E">
        <w:trPr>
          <w:trHeight w:val="510"/>
        </w:trPr>
        <w:tc>
          <w:tcPr>
            <w:tcW w:w="2155" w:type="dxa"/>
            <w:hideMark/>
          </w:tcPr>
          <w:p w14:paraId="52B623C5" w14:textId="6BFCBAA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Adenocalymma tertiaria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08720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Bignoniaceae</w:t>
            </w:r>
          </w:p>
        </w:tc>
        <w:tc>
          <w:tcPr>
            <w:tcW w:w="1260" w:type="dxa"/>
          </w:tcPr>
          <w:p w14:paraId="4B08B338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27D03F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B12183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129, pl. 53, fig. 6</w:t>
            </w:r>
          </w:p>
        </w:tc>
        <w:tc>
          <w:tcPr>
            <w:tcW w:w="1440" w:type="dxa"/>
            <w:hideMark/>
          </w:tcPr>
          <w:p w14:paraId="003810A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1E2ED1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57D809C" w14:textId="77777777" w:rsidTr="0073089E">
        <w:trPr>
          <w:trHeight w:val="737"/>
        </w:trPr>
        <w:tc>
          <w:tcPr>
            <w:tcW w:w="2155" w:type="dxa"/>
            <w:hideMark/>
          </w:tcPr>
          <w:p w14:paraId="38916878" w14:textId="5B9E4C3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Allamanda crassostipitata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5B7C45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3D61A1A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Apocynaceae</w:t>
            </w:r>
          </w:p>
        </w:tc>
        <w:tc>
          <w:tcPr>
            <w:tcW w:w="1260" w:type="dxa"/>
          </w:tcPr>
          <w:p w14:paraId="658275C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58EC45E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B42921F" w14:textId="1D51C162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Allamanda crassostipitata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</w:t>
            </w:r>
            <w:r w:rsidR="00C45B73">
              <w:rPr>
                <w:color w:val="000000"/>
                <w:sz w:val="18"/>
                <w:szCs w:val="18"/>
              </w:rPr>
              <w:t>l</w:t>
            </w:r>
            <w:r w:rsidRPr="00565285">
              <w:rPr>
                <w:color w:val="000000"/>
                <w:sz w:val="18"/>
                <w:szCs w:val="18"/>
              </w:rPr>
              <w:t xml:space="preserve">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658, pl. 6, fig. 4, 1891</w:t>
            </w:r>
            <w:r w:rsidR="005B7C4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hideMark/>
          </w:tcPr>
          <w:p w14:paraId="43EC9BF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6728DB9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76A2ACE8" w14:textId="77777777" w:rsidTr="0073089E">
        <w:trPr>
          <w:trHeight w:val="710"/>
        </w:trPr>
        <w:tc>
          <w:tcPr>
            <w:tcW w:w="2155" w:type="dxa"/>
            <w:hideMark/>
          </w:tcPr>
          <w:p w14:paraId="5ABB9618" w14:textId="3491FFD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Allophylus eduliformis </w:t>
            </w:r>
            <w:r w:rsidRPr="00565285">
              <w:rPr>
                <w:color w:val="000000"/>
                <w:sz w:val="18"/>
                <w:szCs w:val="18"/>
              </w:rPr>
              <w:t>(Berry) 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97A041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08FCADD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60A6F59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0296B5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Schmidelia eduliforma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212, pl. 3, fig. 7, 1925.</w:t>
            </w:r>
          </w:p>
        </w:tc>
        <w:tc>
          <w:tcPr>
            <w:tcW w:w="1440" w:type="dxa"/>
            <w:hideMark/>
          </w:tcPr>
          <w:p w14:paraId="5006CFC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noWrap/>
            <w:hideMark/>
          </w:tcPr>
          <w:p w14:paraId="305CE3F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452A380A" w14:textId="77777777" w:rsidTr="0073089E">
        <w:trPr>
          <w:trHeight w:val="800"/>
        </w:trPr>
        <w:tc>
          <w:tcPr>
            <w:tcW w:w="2155" w:type="dxa"/>
            <w:hideMark/>
          </w:tcPr>
          <w:p w14:paraId="59D03E3C" w14:textId="49BCF8A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Allophylus graciliformis </w:t>
            </w:r>
            <w:r w:rsidRPr="00565285">
              <w:rPr>
                <w:color w:val="000000"/>
                <w:sz w:val="18"/>
                <w:szCs w:val="18"/>
              </w:rPr>
              <w:t>(Berry) 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4F06AA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3639316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4B2861D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73DEB1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Schmidelia graciliforma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211, pl. 6, figs. 2, 3, 1925.</w:t>
            </w:r>
          </w:p>
        </w:tc>
        <w:tc>
          <w:tcPr>
            <w:tcW w:w="1440" w:type="dxa"/>
            <w:hideMark/>
          </w:tcPr>
          <w:p w14:paraId="4D6FB7F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GZ048 (part), GZ079 (part)</w:t>
            </w:r>
          </w:p>
        </w:tc>
        <w:tc>
          <w:tcPr>
            <w:tcW w:w="1080" w:type="dxa"/>
            <w:noWrap/>
            <w:hideMark/>
          </w:tcPr>
          <w:p w14:paraId="51F1D2A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3, 4</w:t>
            </w:r>
          </w:p>
        </w:tc>
      </w:tr>
      <w:tr w:rsidR="00565285" w:rsidRPr="00565285" w14:paraId="1FA41335" w14:textId="77777777" w:rsidTr="0073089E">
        <w:trPr>
          <w:trHeight w:val="710"/>
        </w:trPr>
        <w:tc>
          <w:tcPr>
            <w:tcW w:w="2155" w:type="dxa"/>
            <w:hideMark/>
          </w:tcPr>
          <w:p w14:paraId="7FB4B165" w14:textId="134BF6D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Ampelodaphne grandifolia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5B7C45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520660C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59BAD010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Endlicheria</w:t>
            </w:r>
          </w:p>
        </w:tc>
        <w:tc>
          <w:tcPr>
            <w:tcW w:w="2160" w:type="dxa"/>
            <w:noWrap/>
            <w:hideMark/>
          </w:tcPr>
          <w:p w14:paraId="6ECCCAA1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1867401" w14:textId="66003E50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Ampelodaphne grandifolia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653, pl. 4, fig. 2, 1891.</w:t>
            </w:r>
          </w:p>
        </w:tc>
        <w:tc>
          <w:tcPr>
            <w:tcW w:w="1440" w:type="dxa"/>
            <w:hideMark/>
          </w:tcPr>
          <w:p w14:paraId="5E1D2B6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2016A42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34C28D8D" w14:textId="77777777" w:rsidTr="0073089E">
        <w:trPr>
          <w:trHeight w:val="255"/>
        </w:trPr>
        <w:tc>
          <w:tcPr>
            <w:tcW w:w="2155" w:type="dxa"/>
            <w:hideMark/>
          </w:tcPr>
          <w:p w14:paraId="7481A414" w14:textId="3C4DDFE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Anacardites brittoni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C808C9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260" w:type="dxa"/>
          </w:tcPr>
          <w:p w14:paraId="5A9DC03D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0E4C00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2A7742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88, pl. 55, fig. 4</w:t>
            </w:r>
          </w:p>
        </w:tc>
        <w:tc>
          <w:tcPr>
            <w:tcW w:w="1440" w:type="dxa"/>
            <w:hideMark/>
          </w:tcPr>
          <w:p w14:paraId="3D20E5F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322446F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001E0BF5" w14:textId="77777777" w:rsidTr="0073089E">
        <w:trPr>
          <w:trHeight w:val="260"/>
        </w:trPr>
        <w:tc>
          <w:tcPr>
            <w:tcW w:w="2155" w:type="dxa"/>
            <w:hideMark/>
          </w:tcPr>
          <w:p w14:paraId="26BD39AF" w14:textId="153D5EA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Anacardites pichileufensis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45AB1C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260" w:type="dxa"/>
          </w:tcPr>
          <w:p w14:paraId="6663433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09173F2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BDD586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88, pl. 25, figs. 5-7</w:t>
            </w:r>
          </w:p>
        </w:tc>
        <w:tc>
          <w:tcPr>
            <w:tcW w:w="1440" w:type="dxa"/>
            <w:hideMark/>
          </w:tcPr>
          <w:p w14:paraId="559681C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GZ047</w:t>
            </w:r>
          </w:p>
        </w:tc>
        <w:tc>
          <w:tcPr>
            <w:tcW w:w="1080" w:type="dxa"/>
            <w:noWrap/>
            <w:hideMark/>
          </w:tcPr>
          <w:p w14:paraId="09FE696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71C04337" w14:textId="77777777" w:rsidTr="0073089E">
        <w:trPr>
          <w:trHeight w:val="255"/>
        </w:trPr>
        <w:tc>
          <w:tcPr>
            <w:tcW w:w="2155" w:type="dxa"/>
            <w:hideMark/>
          </w:tcPr>
          <w:p w14:paraId="1BBD5554" w14:textId="116A0F8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Annona infestans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97F282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Annonaceae</w:t>
            </w:r>
          </w:p>
        </w:tc>
        <w:tc>
          <w:tcPr>
            <w:tcW w:w="1260" w:type="dxa"/>
          </w:tcPr>
          <w:p w14:paraId="2E33F73F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noWrap/>
          </w:tcPr>
          <w:p w14:paraId="1AA103A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E1505D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73, pl. 18, figs. 1-4</w:t>
            </w:r>
          </w:p>
        </w:tc>
        <w:tc>
          <w:tcPr>
            <w:tcW w:w="1440" w:type="dxa"/>
            <w:hideMark/>
          </w:tcPr>
          <w:p w14:paraId="778EC8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3BC0E28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A463A2B" w14:textId="77777777" w:rsidTr="0073089E">
        <w:trPr>
          <w:trHeight w:val="530"/>
        </w:trPr>
        <w:tc>
          <w:tcPr>
            <w:tcW w:w="2155" w:type="dxa"/>
            <w:hideMark/>
          </w:tcPr>
          <w:p w14:paraId="77DF88D1" w14:textId="0E72BB1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Araucaria pichileufensis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590B33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Araucariaceae</w:t>
            </w:r>
          </w:p>
        </w:tc>
        <w:tc>
          <w:tcPr>
            <w:tcW w:w="1260" w:type="dxa"/>
          </w:tcPr>
          <w:p w14:paraId="2B38E1A2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4034DFB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7773D7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73, pl. 11, figs. 1-6</w:t>
            </w:r>
          </w:p>
        </w:tc>
        <w:tc>
          <w:tcPr>
            <w:tcW w:w="1440" w:type="dxa"/>
            <w:hideMark/>
          </w:tcPr>
          <w:p w14:paraId="447E74E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GZ007 (part); GZ011 (part)</w:t>
            </w:r>
          </w:p>
        </w:tc>
        <w:tc>
          <w:tcPr>
            <w:tcW w:w="1080" w:type="dxa"/>
            <w:noWrap/>
            <w:hideMark/>
          </w:tcPr>
          <w:p w14:paraId="42574D8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7E1F1BF6" w14:textId="77777777" w:rsidTr="0073089E">
        <w:trPr>
          <w:trHeight w:val="1275"/>
        </w:trPr>
        <w:tc>
          <w:tcPr>
            <w:tcW w:w="2155" w:type="dxa"/>
            <w:hideMark/>
          </w:tcPr>
          <w:p w14:paraId="63323C57" w14:textId="07F0E8B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Ardisia crassifolia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5B7C45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1941C2B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Myrsinaceae &gt; Ericaceae</w:t>
            </w:r>
          </w:p>
        </w:tc>
        <w:tc>
          <w:tcPr>
            <w:tcW w:w="1260" w:type="dxa"/>
          </w:tcPr>
          <w:p w14:paraId="0AD738DA" w14:textId="77777777" w:rsidR="00565285" w:rsidRPr="00565285" w:rsidRDefault="00565285" w:rsidP="00565285">
            <w:pPr>
              <w:rPr>
                <w:i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iCs/>
                <w:sz w:val="18"/>
                <w:szCs w:val="18"/>
              </w:rPr>
              <w:t>Leptecophylla</w:t>
            </w:r>
          </w:p>
        </w:tc>
        <w:tc>
          <w:tcPr>
            <w:tcW w:w="2160" w:type="dxa"/>
            <w:noWrap/>
            <w:hideMark/>
          </w:tcPr>
          <w:p w14:paraId="7DACC54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8193CF0" w14:textId="2BEC7931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Ardisia crassifolia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660, pl. 6, fig. 1, 1891.</w:t>
            </w:r>
          </w:p>
        </w:tc>
        <w:tc>
          <w:tcPr>
            <w:tcW w:w="1440" w:type="dxa"/>
            <w:hideMark/>
          </w:tcPr>
          <w:p w14:paraId="2B439EA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5C2B245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5B277E26" w14:textId="77777777" w:rsidTr="0073089E">
        <w:trPr>
          <w:trHeight w:val="255"/>
        </w:trPr>
        <w:tc>
          <w:tcPr>
            <w:tcW w:w="2155" w:type="dxa"/>
            <w:hideMark/>
          </w:tcPr>
          <w:p w14:paraId="0A80A934" w14:textId="3677BD9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Asplenium incertum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4E7D4A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Polypodiaceae &gt; Aspleniaceae</w:t>
            </w:r>
          </w:p>
        </w:tc>
        <w:tc>
          <w:tcPr>
            <w:tcW w:w="1260" w:type="dxa"/>
          </w:tcPr>
          <w:p w14:paraId="4CD6F82B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DFB651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062B4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55, pl. 6, figs. 1, 2</w:t>
            </w:r>
          </w:p>
        </w:tc>
        <w:tc>
          <w:tcPr>
            <w:tcW w:w="1440" w:type="dxa"/>
            <w:hideMark/>
          </w:tcPr>
          <w:p w14:paraId="45BADC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GZ002</w:t>
            </w:r>
          </w:p>
        </w:tc>
        <w:tc>
          <w:tcPr>
            <w:tcW w:w="1080" w:type="dxa"/>
            <w:noWrap/>
            <w:hideMark/>
          </w:tcPr>
          <w:p w14:paraId="2C9B415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7D3CDA4D" w14:textId="77777777" w:rsidTr="0073089E">
        <w:trPr>
          <w:trHeight w:val="255"/>
        </w:trPr>
        <w:tc>
          <w:tcPr>
            <w:tcW w:w="2155" w:type="dxa"/>
            <w:hideMark/>
          </w:tcPr>
          <w:p w14:paraId="151F7131" w14:textId="47CFD02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Astronium argentinum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246222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260" w:type="dxa"/>
          </w:tcPr>
          <w:p w14:paraId="07999C6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B11A15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E67477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87, pl. 23, figs. 1, 2</w:t>
            </w:r>
          </w:p>
        </w:tc>
        <w:tc>
          <w:tcPr>
            <w:tcW w:w="1440" w:type="dxa"/>
            <w:hideMark/>
          </w:tcPr>
          <w:p w14:paraId="3B2E922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4A9B2C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900BA90" w14:textId="77777777" w:rsidTr="0073089E">
        <w:trPr>
          <w:trHeight w:val="510"/>
        </w:trPr>
        <w:tc>
          <w:tcPr>
            <w:tcW w:w="2155" w:type="dxa"/>
            <w:hideMark/>
          </w:tcPr>
          <w:p w14:paraId="228FC3E5" w14:textId="0A7073E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Azara celastriniforma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05AEED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Flacourtiaceae &gt; Salicaceae</w:t>
            </w:r>
          </w:p>
        </w:tc>
        <w:tc>
          <w:tcPr>
            <w:tcW w:w="1260" w:type="dxa"/>
          </w:tcPr>
          <w:p w14:paraId="3B89DFB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357292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1D2603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108, pl. 36, figs. 7-9</w:t>
            </w:r>
          </w:p>
        </w:tc>
        <w:tc>
          <w:tcPr>
            <w:tcW w:w="1440" w:type="dxa"/>
            <w:hideMark/>
          </w:tcPr>
          <w:p w14:paraId="6EC2B7E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GZ070 (part), GZ071 (part)</w:t>
            </w:r>
          </w:p>
        </w:tc>
        <w:tc>
          <w:tcPr>
            <w:tcW w:w="1080" w:type="dxa"/>
            <w:noWrap/>
            <w:hideMark/>
          </w:tcPr>
          <w:p w14:paraId="3F17395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7049059E" w14:textId="77777777" w:rsidTr="0073089E">
        <w:trPr>
          <w:trHeight w:val="368"/>
        </w:trPr>
        <w:tc>
          <w:tcPr>
            <w:tcW w:w="2155" w:type="dxa"/>
            <w:hideMark/>
          </w:tcPr>
          <w:p w14:paraId="2C022A56" w14:textId="171A5C2D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Azara tertiaria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A1F012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Flacourtiaceae &gt; Salicaceae</w:t>
            </w:r>
          </w:p>
        </w:tc>
        <w:tc>
          <w:tcPr>
            <w:tcW w:w="1260" w:type="dxa"/>
          </w:tcPr>
          <w:p w14:paraId="427D16AE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3DBEA4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6B864B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107, pl. 40, figs. 1, 2</w:t>
            </w:r>
          </w:p>
        </w:tc>
        <w:tc>
          <w:tcPr>
            <w:tcW w:w="1440" w:type="dxa"/>
            <w:hideMark/>
          </w:tcPr>
          <w:p w14:paraId="5AFB902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 (part)</w:t>
            </w:r>
          </w:p>
        </w:tc>
        <w:tc>
          <w:tcPr>
            <w:tcW w:w="1080" w:type="dxa"/>
            <w:noWrap/>
            <w:hideMark/>
          </w:tcPr>
          <w:p w14:paraId="7FD6D8D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1, 3</w:t>
            </w:r>
          </w:p>
        </w:tc>
      </w:tr>
      <w:tr w:rsidR="00565285" w:rsidRPr="00565285" w14:paraId="148E5C08" w14:textId="77777777" w:rsidTr="0073089E">
        <w:trPr>
          <w:trHeight w:val="782"/>
        </w:trPr>
        <w:tc>
          <w:tcPr>
            <w:tcW w:w="2155" w:type="dxa"/>
            <w:hideMark/>
          </w:tcPr>
          <w:p w14:paraId="3C697F0D" w14:textId="5E28D5F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Banara cuadrae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5B7C45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363BEAE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Flacourtiaceae &gt; Salicaceae</w:t>
            </w:r>
          </w:p>
        </w:tc>
        <w:tc>
          <w:tcPr>
            <w:tcW w:w="1260" w:type="dxa"/>
          </w:tcPr>
          <w:p w14:paraId="33B0010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2234FB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FB5FCD8" w14:textId="4662DA0C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Banara cuadrae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' p. 667, pl. 8, figs. 2, 4, 1891.</w:t>
            </w:r>
          </w:p>
        </w:tc>
        <w:tc>
          <w:tcPr>
            <w:tcW w:w="1440" w:type="dxa"/>
            <w:hideMark/>
          </w:tcPr>
          <w:p w14:paraId="23B1AA6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GZ039</w:t>
            </w:r>
          </w:p>
        </w:tc>
        <w:tc>
          <w:tcPr>
            <w:tcW w:w="1080" w:type="dxa"/>
            <w:noWrap/>
            <w:hideMark/>
          </w:tcPr>
          <w:p w14:paraId="71E260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11B0FE9" w14:textId="77777777" w:rsidTr="0073089E">
        <w:trPr>
          <w:trHeight w:val="728"/>
        </w:trPr>
        <w:tc>
          <w:tcPr>
            <w:tcW w:w="2155" w:type="dxa"/>
            <w:hideMark/>
          </w:tcPr>
          <w:p w14:paraId="346D5F92" w14:textId="18DE3BF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Banara prehernandiensis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62F8348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Flacourtiaceae &gt; Salicaceae</w:t>
            </w:r>
          </w:p>
        </w:tc>
        <w:tc>
          <w:tcPr>
            <w:tcW w:w="1260" w:type="dxa"/>
          </w:tcPr>
          <w:p w14:paraId="6703629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7E98B3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58E0FA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Banara prehernandiensis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222, pl. 6, fig. 1, 1925.</w:t>
            </w:r>
          </w:p>
        </w:tc>
        <w:tc>
          <w:tcPr>
            <w:tcW w:w="1440" w:type="dxa"/>
            <w:hideMark/>
          </w:tcPr>
          <w:p w14:paraId="55FB314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GZ078</w:t>
            </w:r>
          </w:p>
        </w:tc>
        <w:tc>
          <w:tcPr>
            <w:tcW w:w="1080" w:type="dxa"/>
            <w:noWrap/>
            <w:hideMark/>
          </w:tcPr>
          <w:p w14:paraId="209DCF0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4023E4B8" w14:textId="77777777" w:rsidTr="0073089E">
        <w:trPr>
          <w:trHeight w:val="510"/>
        </w:trPr>
        <w:tc>
          <w:tcPr>
            <w:tcW w:w="2155" w:type="dxa"/>
            <w:hideMark/>
          </w:tcPr>
          <w:p w14:paraId="663E4079" w14:textId="20B077D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Banisteria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D3C523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Malpighiaceae</w:t>
            </w:r>
          </w:p>
        </w:tc>
        <w:tc>
          <w:tcPr>
            <w:tcW w:w="1260" w:type="dxa"/>
          </w:tcPr>
          <w:p w14:paraId="0E2A4C1E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Heteropterys</w:t>
            </w:r>
          </w:p>
        </w:tc>
        <w:tc>
          <w:tcPr>
            <w:tcW w:w="2160" w:type="dxa"/>
            <w:noWrap/>
          </w:tcPr>
          <w:p w14:paraId="07B6C96F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A5A531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84, pl. 24, figs. 1, 2</w:t>
            </w:r>
          </w:p>
        </w:tc>
        <w:tc>
          <w:tcPr>
            <w:tcW w:w="1440" w:type="dxa"/>
            <w:hideMark/>
          </w:tcPr>
          <w:p w14:paraId="4632297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GZ123 (part), GZ154 (part)</w:t>
            </w:r>
          </w:p>
        </w:tc>
        <w:tc>
          <w:tcPr>
            <w:tcW w:w="1080" w:type="dxa"/>
            <w:noWrap/>
            <w:hideMark/>
          </w:tcPr>
          <w:p w14:paraId="0D6D961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4</w:t>
            </w:r>
          </w:p>
        </w:tc>
      </w:tr>
      <w:tr w:rsidR="00565285" w:rsidRPr="00565285" w14:paraId="0E40910B" w14:textId="77777777" w:rsidTr="0073089E">
        <w:trPr>
          <w:trHeight w:val="278"/>
        </w:trPr>
        <w:tc>
          <w:tcPr>
            <w:tcW w:w="2155" w:type="dxa"/>
            <w:hideMark/>
          </w:tcPr>
          <w:p w14:paraId="3C0A440E" w14:textId="5C7D84D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Berberis corymbosifolia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1938, 1938</w:t>
            </w:r>
          </w:p>
        </w:tc>
        <w:tc>
          <w:tcPr>
            <w:tcW w:w="1440" w:type="dxa"/>
            <w:noWrap/>
            <w:hideMark/>
          </w:tcPr>
          <w:p w14:paraId="70E1A56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Berberidaceae</w:t>
            </w:r>
          </w:p>
        </w:tc>
        <w:tc>
          <w:tcPr>
            <w:tcW w:w="1260" w:type="dxa"/>
          </w:tcPr>
          <w:p w14:paraId="1B94265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1D90504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46521E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74, pl. 55, figs. 7, 8</w:t>
            </w:r>
          </w:p>
        </w:tc>
        <w:tc>
          <w:tcPr>
            <w:tcW w:w="1440" w:type="dxa"/>
            <w:hideMark/>
          </w:tcPr>
          <w:p w14:paraId="76D2F19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58AF0B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E9508EF" w14:textId="77777777" w:rsidTr="0073089E">
        <w:trPr>
          <w:trHeight w:val="350"/>
        </w:trPr>
        <w:tc>
          <w:tcPr>
            <w:tcW w:w="2155" w:type="dxa"/>
            <w:hideMark/>
          </w:tcPr>
          <w:p w14:paraId="5E090532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Bignonia pichileufuana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</w:p>
        </w:tc>
        <w:tc>
          <w:tcPr>
            <w:tcW w:w="1440" w:type="dxa"/>
            <w:noWrap/>
            <w:hideMark/>
          </w:tcPr>
          <w:p w14:paraId="1B1943D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Bignoniaceae</w:t>
            </w:r>
          </w:p>
        </w:tc>
        <w:tc>
          <w:tcPr>
            <w:tcW w:w="1260" w:type="dxa"/>
          </w:tcPr>
          <w:p w14:paraId="334BEEBD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0312908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A3EF93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129, pl. 49, figs. 1-4</w:t>
            </w:r>
          </w:p>
        </w:tc>
        <w:tc>
          <w:tcPr>
            <w:tcW w:w="1440" w:type="dxa"/>
            <w:hideMark/>
          </w:tcPr>
          <w:p w14:paraId="5CEB5D9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GZ029 (part)</w:t>
            </w:r>
          </w:p>
        </w:tc>
        <w:tc>
          <w:tcPr>
            <w:tcW w:w="1080" w:type="dxa"/>
            <w:noWrap/>
            <w:hideMark/>
          </w:tcPr>
          <w:p w14:paraId="4C734E7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A7622FD" w14:textId="77777777" w:rsidTr="0073089E">
        <w:trPr>
          <w:trHeight w:val="510"/>
        </w:trPr>
        <w:tc>
          <w:tcPr>
            <w:tcW w:w="2155" w:type="dxa"/>
            <w:hideMark/>
          </w:tcPr>
          <w:p w14:paraId="3684A865" w14:textId="565D144D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Buettneria asterotrichiformis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A3CF00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Sterculiaceae &gt; Malvaceae</w:t>
            </w:r>
          </w:p>
        </w:tc>
        <w:tc>
          <w:tcPr>
            <w:tcW w:w="1260" w:type="dxa"/>
          </w:tcPr>
          <w:p w14:paraId="2ED00A84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Byttneria</w:t>
            </w:r>
          </w:p>
        </w:tc>
        <w:tc>
          <w:tcPr>
            <w:tcW w:w="2160" w:type="dxa"/>
            <w:noWrap/>
          </w:tcPr>
          <w:p w14:paraId="7E302D9C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952BA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103, pl. 34, fig. 3</w:t>
            </w:r>
          </w:p>
        </w:tc>
        <w:tc>
          <w:tcPr>
            <w:tcW w:w="1440" w:type="dxa"/>
            <w:hideMark/>
          </w:tcPr>
          <w:p w14:paraId="15D136C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GZ133</w:t>
            </w:r>
          </w:p>
        </w:tc>
        <w:tc>
          <w:tcPr>
            <w:tcW w:w="1080" w:type="dxa"/>
            <w:noWrap/>
            <w:hideMark/>
          </w:tcPr>
          <w:p w14:paraId="162F2A4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5417C3BF" w14:textId="77777777" w:rsidTr="0073089E">
        <w:trPr>
          <w:trHeight w:val="510"/>
        </w:trPr>
        <w:tc>
          <w:tcPr>
            <w:tcW w:w="2155" w:type="dxa"/>
            <w:hideMark/>
          </w:tcPr>
          <w:p w14:paraId="1129100A" w14:textId="4BE0A7A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Buettneria lanceolatifolia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F59181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Sterculiaceae &gt; Malvaceae</w:t>
            </w:r>
          </w:p>
        </w:tc>
        <w:tc>
          <w:tcPr>
            <w:tcW w:w="1260" w:type="dxa"/>
          </w:tcPr>
          <w:p w14:paraId="47FDF6A2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Byttneria</w:t>
            </w:r>
          </w:p>
        </w:tc>
        <w:tc>
          <w:tcPr>
            <w:tcW w:w="2160" w:type="dxa"/>
            <w:noWrap/>
          </w:tcPr>
          <w:p w14:paraId="74EB7B64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8E9A3A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103, pl. 34, fig. 4</w:t>
            </w:r>
          </w:p>
        </w:tc>
        <w:tc>
          <w:tcPr>
            <w:tcW w:w="1440" w:type="dxa"/>
            <w:hideMark/>
          </w:tcPr>
          <w:p w14:paraId="06387FD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408BF3E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35A59DE9" w14:textId="77777777" w:rsidTr="0073089E">
        <w:trPr>
          <w:trHeight w:val="510"/>
        </w:trPr>
        <w:tc>
          <w:tcPr>
            <w:tcW w:w="2155" w:type="dxa"/>
            <w:hideMark/>
          </w:tcPr>
          <w:p w14:paraId="2EBD5B64" w14:textId="048CE87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Bumelia australis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167DF7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Sapotaceae</w:t>
            </w:r>
          </w:p>
        </w:tc>
        <w:tc>
          <w:tcPr>
            <w:tcW w:w="1260" w:type="dxa"/>
          </w:tcPr>
          <w:p w14:paraId="78F4FE1E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Sideroxylon</w:t>
            </w:r>
          </w:p>
        </w:tc>
        <w:tc>
          <w:tcPr>
            <w:tcW w:w="2160" w:type="dxa"/>
            <w:noWrap/>
          </w:tcPr>
          <w:p w14:paraId="69C5CAF1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4077E1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122, pl. 44. figs. 11, 12</w:t>
            </w:r>
          </w:p>
        </w:tc>
        <w:tc>
          <w:tcPr>
            <w:tcW w:w="1440" w:type="dxa"/>
            <w:hideMark/>
          </w:tcPr>
          <w:p w14:paraId="0E7DA3A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GZ124</w:t>
            </w:r>
          </w:p>
        </w:tc>
        <w:tc>
          <w:tcPr>
            <w:tcW w:w="1080" w:type="dxa"/>
            <w:noWrap/>
            <w:hideMark/>
          </w:tcPr>
          <w:p w14:paraId="04FB3ED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4A371044" w14:textId="77777777" w:rsidTr="0073089E">
        <w:trPr>
          <w:trHeight w:val="1020"/>
        </w:trPr>
        <w:tc>
          <w:tcPr>
            <w:tcW w:w="2155" w:type="dxa"/>
            <w:hideMark/>
          </w:tcPr>
          <w:p w14:paraId="2DA7C026" w14:textId="0907C7A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Carpolithus patagonicus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178336B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Uncertain</w:t>
            </w:r>
          </w:p>
        </w:tc>
        <w:tc>
          <w:tcPr>
            <w:tcW w:w="1260" w:type="dxa"/>
          </w:tcPr>
          <w:p w14:paraId="1FD7CEB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5215AE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BAA354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Carpolithus patagonicus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235, pl. 3, fig. 4, 1925.</w:t>
            </w:r>
          </w:p>
        </w:tc>
        <w:tc>
          <w:tcPr>
            <w:tcW w:w="1440" w:type="dxa"/>
            <w:hideMark/>
          </w:tcPr>
          <w:p w14:paraId="2BC9BB7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noWrap/>
            <w:hideMark/>
          </w:tcPr>
          <w:p w14:paraId="75293DD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2F42FAE3" w14:textId="77777777" w:rsidTr="0073089E">
        <w:trPr>
          <w:trHeight w:val="510"/>
        </w:trPr>
        <w:tc>
          <w:tcPr>
            <w:tcW w:w="2155" w:type="dxa"/>
            <w:hideMark/>
          </w:tcPr>
          <w:p w14:paraId="3D77D78C" w14:textId="0A8202A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Carpolithus pichileufensis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994DD5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Uncertain</w:t>
            </w:r>
          </w:p>
        </w:tc>
        <w:tc>
          <w:tcPr>
            <w:tcW w:w="1260" w:type="dxa"/>
          </w:tcPr>
          <w:p w14:paraId="1EFC376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CE5903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DDA006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134, pl. 54, figs. 7, 8</w:t>
            </w:r>
          </w:p>
        </w:tc>
        <w:tc>
          <w:tcPr>
            <w:tcW w:w="1440" w:type="dxa"/>
            <w:hideMark/>
          </w:tcPr>
          <w:p w14:paraId="4F4EE76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noWrap/>
            <w:hideMark/>
          </w:tcPr>
          <w:p w14:paraId="211149A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A2017CE" w14:textId="77777777" w:rsidTr="0073089E">
        <w:trPr>
          <w:trHeight w:val="510"/>
        </w:trPr>
        <w:tc>
          <w:tcPr>
            <w:tcW w:w="2155" w:type="dxa"/>
            <w:hideMark/>
          </w:tcPr>
          <w:p w14:paraId="379F95EE" w14:textId="38AC2C4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Casearia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0479F8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Flacourtiaceae &gt; Salicaceae</w:t>
            </w:r>
          </w:p>
        </w:tc>
        <w:tc>
          <w:tcPr>
            <w:tcW w:w="1260" w:type="dxa"/>
          </w:tcPr>
          <w:p w14:paraId="56BFF69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D6455C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D3A8CE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106, pl. 36, figs. 3-6</w:t>
            </w:r>
          </w:p>
        </w:tc>
        <w:tc>
          <w:tcPr>
            <w:tcW w:w="1440" w:type="dxa"/>
            <w:hideMark/>
          </w:tcPr>
          <w:p w14:paraId="3A3B5D5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GZ065 (part), GZ066 (part)</w:t>
            </w:r>
          </w:p>
        </w:tc>
        <w:tc>
          <w:tcPr>
            <w:tcW w:w="1080" w:type="dxa"/>
            <w:noWrap/>
            <w:hideMark/>
          </w:tcPr>
          <w:p w14:paraId="1277D48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49604635" w14:textId="77777777" w:rsidTr="0073089E">
        <w:trPr>
          <w:trHeight w:val="510"/>
        </w:trPr>
        <w:tc>
          <w:tcPr>
            <w:tcW w:w="2155" w:type="dxa"/>
            <w:hideMark/>
          </w:tcPr>
          <w:p w14:paraId="5C3E037D" w14:textId="402BDD23" w:rsidR="00565285" w:rsidRPr="00565285" w:rsidRDefault="00CB5C3C" w:rsidP="00565285">
            <w:pPr>
              <w:rPr>
                <w:i/>
                <w:color w:val="000000"/>
                <w:sz w:val="18"/>
                <w:szCs w:val="18"/>
              </w:rPr>
            </w:pPr>
            <w:r w:rsidRPr="00CB5C3C">
              <w:rPr>
                <w:i/>
                <w:iCs/>
                <w:color w:val="000000"/>
                <w:sz w:val="18"/>
                <w:szCs w:val="18"/>
              </w:rPr>
              <w:t>Cassia</w:t>
            </w:r>
            <w:r w:rsidR="00565285" w:rsidRPr="00565285">
              <w:rPr>
                <w:i/>
                <w:color w:val="000000"/>
                <w:sz w:val="18"/>
                <w:szCs w:val="18"/>
              </w:rPr>
              <w:t xml:space="preserve"> argentinensis </w:t>
            </w:r>
            <w:r w:rsidR="00565285"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218C17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Caesalpiniaceae &gt; Fabaceae</w:t>
            </w:r>
          </w:p>
        </w:tc>
        <w:tc>
          <w:tcPr>
            <w:tcW w:w="1260" w:type="dxa"/>
          </w:tcPr>
          <w:p w14:paraId="1AC2605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DF61A2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557423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79, pl. 20, figs. 11-18; pl. 21, figs. 1, 2</w:t>
            </w:r>
          </w:p>
        </w:tc>
        <w:tc>
          <w:tcPr>
            <w:tcW w:w="1440" w:type="dxa"/>
            <w:hideMark/>
          </w:tcPr>
          <w:p w14:paraId="0F94C46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080" w:type="dxa"/>
            <w:noWrap/>
            <w:hideMark/>
          </w:tcPr>
          <w:p w14:paraId="593E62C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6D934CF9" w14:textId="77777777" w:rsidTr="0073089E">
        <w:trPr>
          <w:trHeight w:val="510"/>
        </w:trPr>
        <w:tc>
          <w:tcPr>
            <w:tcW w:w="2155" w:type="dxa"/>
            <w:hideMark/>
          </w:tcPr>
          <w:p w14:paraId="0D7237E6" w14:textId="01EEF0C9" w:rsidR="00565285" w:rsidRPr="00565285" w:rsidRDefault="00CB5C3C" w:rsidP="00565285">
            <w:pPr>
              <w:rPr>
                <w:i/>
                <w:color w:val="000000"/>
                <w:sz w:val="18"/>
                <w:szCs w:val="18"/>
              </w:rPr>
            </w:pPr>
            <w:r w:rsidRPr="00CB5C3C">
              <w:rPr>
                <w:i/>
                <w:iCs/>
                <w:color w:val="000000"/>
                <w:sz w:val="18"/>
                <w:szCs w:val="18"/>
              </w:rPr>
              <w:t>Cassia</w:t>
            </w:r>
            <w:r w:rsidR="00565285" w:rsidRPr="00565285">
              <w:rPr>
                <w:i/>
                <w:color w:val="000000"/>
                <w:sz w:val="18"/>
                <w:szCs w:val="18"/>
              </w:rPr>
              <w:t xml:space="preserve"> longifolia </w:t>
            </w:r>
            <w:r w:rsidR="00565285" w:rsidRPr="00565285">
              <w:rPr>
                <w:color w:val="000000"/>
                <w:sz w:val="18"/>
                <w:szCs w:val="18"/>
              </w:rPr>
              <w:t>Engelhardt</w:t>
            </w:r>
            <w:r w:rsidR="005B7C45">
              <w:rPr>
                <w:color w:val="000000"/>
                <w:sz w:val="18"/>
                <w:szCs w:val="18"/>
              </w:rPr>
              <w:t>, 1895</w:t>
            </w:r>
          </w:p>
        </w:tc>
        <w:tc>
          <w:tcPr>
            <w:tcW w:w="1440" w:type="dxa"/>
            <w:noWrap/>
            <w:hideMark/>
          </w:tcPr>
          <w:p w14:paraId="71D7217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Caesalpiniaceae &gt; Fabaceae</w:t>
            </w:r>
          </w:p>
        </w:tc>
        <w:tc>
          <w:tcPr>
            <w:tcW w:w="1260" w:type="dxa"/>
          </w:tcPr>
          <w:p w14:paraId="652B7A7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00615E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482FD43" w14:textId="4C16873C" w:rsidR="00565285" w:rsidRPr="00565285" w:rsidRDefault="005B7C45" w:rsidP="00565285">
            <w:pPr>
              <w:rPr>
                <w:color w:val="000000"/>
                <w:sz w:val="18"/>
                <w:szCs w:val="18"/>
              </w:rPr>
            </w:pPr>
            <w:r w:rsidRPr="00CB5C3C">
              <w:rPr>
                <w:i/>
                <w:iCs/>
                <w:color w:val="000000"/>
                <w:sz w:val="18"/>
                <w:szCs w:val="18"/>
              </w:rPr>
              <w:t>Cassia</w:t>
            </w:r>
            <w:r w:rsidRPr="00565285">
              <w:rPr>
                <w:i/>
                <w:color w:val="000000"/>
                <w:sz w:val="18"/>
                <w:szCs w:val="18"/>
              </w:rPr>
              <w:t xml:space="preserve"> longifolia </w:t>
            </w:r>
            <w:r w:rsidRPr="00565285">
              <w:rPr>
                <w:color w:val="000000"/>
                <w:sz w:val="18"/>
                <w:szCs w:val="18"/>
              </w:rPr>
              <w:t xml:space="preserve">Engelhardt, Senckenb. </w:t>
            </w:r>
            <w:r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Band 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565285">
              <w:rPr>
                <w:color w:val="000000"/>
                <w:sz w:val="18"/>
                <w:szCs w:val="18"/>
              </w:rPr>
              <w:t xml:space="preserve">, p. </w:t>
            </w:r>
            <w:r>
              <w:rPr>
                <w:color w:val="000000"/>
                <w:sz w:val="18"/>
                <w:szCs w:val="18"/>
              </w:rPr>
              <w:t>19</w:t>
            </w:r>
            <w:r w:rsidRPr="00565285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24,</w:t>
            </w:r>
            <w:r w:rsidRPr="00565285">
              <w:rPr>
                <w:color w:val="000000"/>
                <w:sz w:val="18"/>
                <w:szCs w:val="18"/>
              </w:rPr>
              <w:t xml:space="preserve"> pl. </w:t>
            </w:r>
            <w:r>
              <w:rPr>
                <w:color w:val="000000"/>
                <w:sz w:val="18"/>
                <w:szCs w:val="18"/>
              </w:rPr>
              <w:t>2</w:t>
            </w:r>
            <w:r w:rsidRPr="00565285">
              <w:rPr>
                <w:color w:val="000000"/>
                <w:sz w:val="18"/>
                <w:szCs w:val="18"/>
              </w:rPr>
              <w:t xml:space="preserve">, figs. </w:t>
            </w:r>
            <w:r>
              <w:rPr>
                <w:color w:val="000000"/>
                <w:sz w:val="18"/>
                <w:szCs w:val="18"/>
              </w:rPr>
              <w:t>14–16</w:t>
            </w:r>
            <w:r w:rsidRPr="00565285">
              <w:rPr>
                <w:color w:val="000000"/>
                <w:sz w:val="18"/>
                <w:szCs w:val="18"/>
              </w:rPr>
              <w:t>, 189</w:t>
            </w:r>
            <w:r>
              <w:rPr>
                <w:color w:val="000000"/>
                <w:sz w:val="18"/>
                <w:szCs w:val="18"/>
              </w:rPr>
              <w:t>5</w:t>
            </w:r>
            <w:r w:rsidRPr="0056528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hideMark/>
          </w:tcPr>
          <w:p w14:paraId="003AAB9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080" w:type="dxa"/>
            <w:noWrap/>
            <w:hideMark/>
          </w:tcPr>
          <w:p w14:paraId="65D6695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39FBB9ED" w14:textId="77777777" w:rsidTr="0073089E">
        <w:trPr>
          <w:trHeight w:val="510"/>
        </w:trPr>
        <w:tc>
          <w:tcPr>
            <w:tcW w:w="2155" w:type="dxa"/>
            <w:hideMark/>
          </w:tcPr>
          <w:p w14:paraId="46FCE10C" w14:textId="67EDA2CB" w:rsidR="00565285" w:rsidRPr="00565285" w:rsidRDefault="00CB5C3C" w:rsidP="00565285">
            <w:pPr>
              <w:rPr>
                <w:i/>
                <w:color w:val="000000"/>
                <w:sz w:val="18"/>
                <w:szCs w:val="18"/>
              </w:rPr>
            </w:pPr>
            <w:r w:rsidRPr="00CB5C3C">
              <w:rPr>
                <w:i/>
                <w:iCs/>
                <w:color w:val="000000"/>
                <w:sz w:val="18"/>
                <w:szCs w:val="18"/>
              </w:rPr>
              <w:t>Cassia</w:t>
            </w:r>
            <w:r w:rsidR="00565285" w:rsidRPr="00565285">
              <w:rPr>
                <w:i/>
                <w:color w:val="000000"/>
                <w:sz w:val="18"/>
                <w:szCs w:val="18"/>
              </w:rPr>
              <w:t xml:space="preserve"> oxleyi </w:t>
            </w:r>
            <w:r w:rsidR="00565285"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1922</w:t>
            </w:r>
          </w:p>
        </w:tc>
        <w:tc>
          <w:tcPr>
            <w:tcW w:w="1440" w:type="dxa"/>
            <w:noWrap/>
            <w:hideMark/>
          </w:tcPr>
          <w:p w14:paraId="6E52551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Caesalpiniaceae &gt; Fabaceae</w:t>
            </w:r>
          </w:p>
        </w:tc>
        <w:tc>
          <w:tcPr>
            <w:tcW w:w="1260" w:type="dxa"/>
          </w:tcPr>
          <w:p w14:paraId="6798058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E18539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64CDD38" w14:textId="3C9D1C79" w:rsidR="00565285" w:rsidRPr="00565285" w:rsidRDefault="005B7C45" w:rsidP="00565285">
            <w:pPr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Cassia oxleyi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</w:t>
            </w:r>
            <w:r>
              <w:rPr>
                <w:color w:val="000000"/>
                <w:sz w:val="18"/>
                <w:szCs w:val="18"/>
              </w:rPr>
              <w:t>4</w:t>
            </w:r>
            <w:r w:rsidRPr="00565285">
              <w:rPr>
                <w:color w:val="000000"/>
                <w:sz w:val="18"/>
                <w:szCs w:val="18"/>
              </w:rPr>
              <w:t xml:space="preserve">, p. </w:t>
            </w:r>
            <w:r>
              <w:rPr>
                <w:color w:val="000000"/>
                <w:sz w:val="18"/>
                <w:szCs w:val="18"/>
              </w:rPr>
              <w:t>124</w:t>
            </w:r>
            <w:r w:rsidRPr="00565285">
              <w:rPr>
                <w:color w:val="000000"/>
                <w:sz w:val="18"/>
                <w:szCs w:val="18"/>
              </w:rPr>
              <w:t xml:space="preserve">, pl. </w:t>
            </w:r>
            <w:r>
              <w:rPr>
                <w:color w:val="000000"/>
                <w:sz w:val="18"/>
                <w:szCs w:val="18"/>
              </w:rPr>
              <w:t>5</w:t>
            </w:r>
            <w:r w:rsidRPr="00565285">
              <w:rPr>
                <w:color w:val="000000"/>
                <w:sz w:val="18"/>
                <w:szCs w:val="18"/>
              </w:rPr>
              <w:t xml:space="preserve">, fig. 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65285">
              <w:rPr>
                <w:color w:val="000000"/>
                <w:sz w:val="18"/>
                <w:szCs w:val="18"/>
              </w:rPr>
              <w:t>, 192</w:t>
            </w:r>
            <w:r>
              <w:rPr>
                <w:color w:val="000000"/>
                <w:sz w:val="18"/>
                <w:szCs w:val="18"/>
              </w:rPr>
              <w:t>2</w:t>
            </w:r>
            <w:r w:rsidRPr="0056528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hideMark/>
          </w:tcPr>
          <w:p w14:paraId="1DCF7AB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080" w:type="dxa"/>
            <w:noWrap/>
            <w:hideMark/>
          </w:tcPr>
          <w:p w14:paraId="3BA4BD3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05AFA319" w14:textId="77777777" w:rsidTr="0073089E">
        <w:trPr>
          <w:trHeight w:val="510"/>
        </w:trPr>
        <w:tc>
          <w:tcPr>
            <w:tcW w:w="2155" w:type="dxa"/>
            <w:hideMark/>
          </w:tcPr>
          <w:p w14:paraId="091895DD" w14:textId="0C57776A" w:rsidR="00565285" w:rsidRPr="00565285" w:rsidRDefault="00CB5C3C" w:rsidP="00565285">
            <w:pPr>
              <w:rPr>
                <w:i/>
                <w:color w:val="000000"/>
                <w:sz w:val="18"/>
                <w:szCs w:val="18"/>
              </w:rPr>
            </w:pPr>
            <w:r w:rsidRPr="00CB5C3C">
              <w:rPr>
                <w:i/>
                <w:iCs/>
                <w:color w:val="000000"/>
                <w:sz w:val="18"/>
                <w:szCs w:val="18"/>
              </w:rPr>
              <w:t>Cassia</w:t>
            </w:r>
            <w:r w:rsidR="00565285" w:rsidRPr="00565285">
              <w:rPr>
                <w:i/>
                <w:color w:val="000000"/>
                <w:sz w:val="18"/>
                <w:szCs w:val="18"/>
              </w:rPr>
              <w:t xml:space="preserve"> patagonica </w:t>
            </w:r>
            <w:r w:rsidR="00565285"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F39EDD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Caesalpiniaceae &gt; Fabaceae</w:t>
            </w:r>
          </w:p>
        </w:tc>
        <w:tc>
          <w:tcPr>
            <w:tcW w:w="1260" w:type="dxa"/>
          </w:tcPr>
          <w:p w14:paraId="3C653D0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2E3D23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903A40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79, pl. 20, figs. 9, 10</w:t>
            </w:r>
          </w:p>
        </w:tc>
        <w:tc>
          <w:tcPr>
            <w:tcW w:w="1440" w:type="dxa"/>
            <w:hideMark/>
          </w:tcPr>
          <w:p w14:paraId="2BB86E8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080" w:type="dxa"/>
            <w:noWrap/>
            <w:hideMark/>
          </w:tcPr>
          <w:p w14:paraId="5D75A7B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6DFA7401" w14:textId="77777777" w:rsidTr="0073089E">
        <w:trPr>
          <w:trHeight w:val="510"/>
        </w:trPr>
        <w:tc>
          <w:tcPr>
            <w:tcW w:w="2155" w:type="dxa"/>
            <w:hideMark/>
          </w:tcPr>
          <w:p w14:paraId="3E10AF7A" w14:textId="128CDA5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Cedrela mexicaniformis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128BA6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Meliaceae</w:t>
            </w:r>
          </w:p>
        </w:tc>
        <w:tc>
          <w:tcPr>
            <w:tcW w:w="1260" w:type="dxa"/>
          </w:tcPr>
          <w:p w14:paraId="3283EE8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A62036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D29BB9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83, pl. 22, fig. 2</w:t>
            </w:r>
          </w:p>
        </w:tc>
        <w:tc>
          <w:tcPr>
            <w:tcW w:w="1440" w:type="dxa"/>
            <w:hideMark/>
          </w:tcPr>
          <w:p w14:paraId="750E97F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GZ147</w:t>
            </w:r>
          </w:p>
        </w:tc>
        <w:tc>
          <w:tcPr>
            <w:tcW w:w="1080" w:type="dxa"/>
            <w:noWrap/>
            <w:hideMark/>
          </w:tcPr>
          <w:p w14:paraId="4BEA137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D75F720" w14:textId="77777777" w:rsidTr="0073089E">
        <w:trPr>
          <w:trHeight w:val="255"/>
        </w:trPr>
        <w:tc>
          <w:tcPr>
            <w:tcW w:w="2155" w:type="dxa"/>
            <w:hideMark/>
          </w:tcPr>
          <w:p w14:paraId="3C414326" w14:textId="40A1750E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Cedrela pichileufuana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EB9DB2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Meliaceae</w:t>
            </w:r>
          </w:p>
        </w:tc>
        <w:tc>
          <w:tcPr>
            <w:tcW w:w="1260" w:type="dxa"/>
          </w:tcPr>
          <w:p w14:paraId="2B19328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0B4F4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90F3C8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83, pl. 55, fig. 3</w:t>
            </w:r>
          </w:p>
        </w:tc>
        <w:tc>
          <w:tcPr>
            <w:tcW w:w="1440" w:type="dxa"/>
            <w:hideMark/>
          </w:tcPr>
          <w:p w14:paraId="1892998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GZ126</w:t>
            </w:r>
          </w:p>
        </w:tc>
        <w:tc>
          <w:tcPr>
            <w:tcW w:w="1080" w:type="dxa"/>
            <w:noWrap/>
            <w:hideMark/>
          </w:tcPr>
          <w:p w14:paraId="4B17DC9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34C9B18F" w14:textId="77777777" w:rsidTr="0073089E">
        <w:trPr>
          <w:trHeight w:val="510"/>
        </w:trPr>
        <w:tc>
          <w:tcPr>
            <w:tcW w:w="2155" w:type="dxa"/>
            <w:hideMark/>
          </w:tcPr>
          <w:p w14:paraId="61966CE7" w14:textId="0D14631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Celastrophyllum elaeodendriforme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2DCB18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Celastraceae</w:t>
            </w:r>
          </w:p>
        </w:tc>
        <w:tc>
          <w:tcPr>
            <w:tcW w:w="1260" w:type="dxa"/>
          </w:tcPr>
          <w:p w14:paraId="4792AF0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151817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EE0E84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90, pl. 53, figs. 3, 4</w:t>
            </w:r>
          </w:p>
        </w:tc>
        <w:tc>
          <w:tcPr>
            <w:tcW w:w="1440" w:type="dxa"/>
            <w:hideMark/>
          </w:tcPr>
          <w:p w14:paraId="653CE10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6B9100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3A81E214" w14:textId="77777777" w:rsidTr="0073089E">
        <w:trPr>
          <w:trHeight w:val="510"/>
        </w:trPr>
        <w:tc>
          <w:tcPr>
            <w:tcW w:w="2155" w:type="dxa"/>
            <w:hideMark/>
          </w:tcPr>
          <w:p w14:paraId="38AD86B4" w14:textId="622959DE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Celastrophyllum fraunhoferifolium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41573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Celastraceae</w:t>
            </w:r>
          </w:p>
        </w:tc>
        <w:tc>
          <w:tcPr>
            <w:tcW w:w="1260" w:type="dxa"/>
          </w:tcPr>
          <w:p w14:paraId="75F7BE0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C420D8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D0CC43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90, pl. 53, figs. 7, 8</w:t>
            </w:r>
          </w:p>
        </w:tc>
        <w:tc>
          <w:tcPr>
            <w:tcW w:w="1440" w:type="dxa"/>
            <w:hideMark/>
          </w:tcPr>
          <w:p w14:paraId="7DCF335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0F24D0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25541C7" w14:textId="77777777" w:rsidTr="0073089E">
        <w:trPr>
          <w:trHeight w:val="1020"/>
        </w:trPr>
        <w:tc>
          <w:tcPr>
            <w:tcW w:w="2155" w:type="dxa"/>
            <w:hideMark/>
          </w:tcPr>
          <w:p w14:paraId="23CAFF9F" w14:textId="79E707A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Celtis ameghinoi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3DBD2EE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Ulmaceae &gt; Cannabaceae</w:t>
            </w:r>
          </w:p>
        </w:tc>
        <w:tc>
          <w:tcPr>
            <w:tcW w:w="1260" w:type="dxa"/>
          </w:tcPr>
          <w:p w14:paraId="1DBC6FD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11A64FD" w14:textId="4167DFF8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  <w:ins w:id="5" w:author="Wilf, Peter Daniel" w:date="2024-07-23T17:30:00Z">
              <w:r w:rsidR="00D11690">
                <w:rPr>
                  <w:sz w:val="18"/>
                  <w:szCs w:val="18"/>
                </w:rPr>
                <w:t>; see Wilf et al. 2024</w:t>
              </w:r>
            </w:ins>
          </w:p>
        </w:tc>
        <w:tc>
          <w:tcPr>
            <w:tcW w:w="3510" w:type="dxa"/>
            <w:hideMark/>
          </w:tcPr>
          <w:p w14:paraId="4CA123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Celtis ameghinoi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Geology. no. 6, p. 200, pl. 3, figs. 1-3, 1925.</w:t>
            </w:r>
          </w:p>
        </w:tc>
        <w:tc>
          <w:tcPr>
            <w:tcW w:w="1440" w:type="dxa"/>
            <w:hideMark/>
          </w:tcPr>
          <w:p w14:paraId="5CD67E6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GZ041</w:t>
            </w:r>
          </w:p>
        </w:tc>
        <w:tc>
          <w:tcPr>
            <w:tcW w:w="1080" w:type="dxa"/>
            <w:noWrap/>
            <w:hideMark/>
          </w:tcPr>
          <w:p w14:paraId="2BBB0FA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103E5210" w14:textId="77777777" w:rsidTr="0073089E">
        <w:trPr>
          <w:trHeight w:val="510"/>
        </w:trPr>
        <w:tc>
          <w:tcPr>
            <w:tcW w:w="2155" w:type="dxa"/>
            <w:hideMark/>
          </w:tcPr>
          <w:p w14:paraId="5BC958A4" w14:textId="2F1CD72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Cephalanthus glabratifolius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65A744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672AB1E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BF9133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D63D6D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132, pl. 54, figs. 3-6</w:t>
            </w:r>
          </w:p>
        </w:tc>
        <w:tc>
          <w:tcPr>
            <w:tcW w:w="1440" w:type="dxa"/>
            <w:hideMark/>
          </w:tcPr>
          <w:p w14:paraId="0A35BB4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GZ085</w:t>
            </w:r>
          </w:p>
        </w:tc>
        <w:tc>
          <w:tcPr>
            <w:tcW w:w="1080" w:type="dxa"/>
            <w:noWrap/>
            <w:hideMark/>
          </w:tcPr>
          <w:p w14:paraId="4A5DEC4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536C5566" w14:textId="77777777" w:rsidTr="0073089E">
        <w:trPr>
          <w:trHeight w:val="255"/>
        </w:trPr>
        <w:tc>
          <w:tcPr>
            <w:tcW w:w="2155" w:type="dxa"/>
            <w:hideMark/>
          </w:tcPr>
          <w:p w14:paraId="41DEE35D" w14:textId="0076AC0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Cissus pichileufensis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EC53F6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Vitaceae</w:t>
            </w:r>
          </w:p>
        </w:tc>
        <w:tc>
          <w:tcPr>
            <w:tcW w:w="1260" w:type="dxa"/>
          </w:tcPr>
          <w:p w14:paraId="101F0DD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263CC4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99F7B7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99, pl. 31, figs. 3-6</w:t>
            </w:r>
          </w:p>
        </w:tc>
        <w:tc>
          <w:tcPr>
            <w:tcW w:w="1440" w:type="dxa"/>
            <w:hideMark/>
          </w:tcPr>
          <w:p w14:paraId="1650FB6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GZ017</w:t>
            </w:r>
          </w:p>
        </w:tc>
        <w:tc>
          <w:tcPr>
            <w:tcW w:w="1080" w:type="dxa"/>
            <w:noWrap/>
            <w:hideMark/>
          </w:tcPr>
          <w:p w14:paraId="3BCA1AA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5C9FA6D" w14:textId="77777777" w:rsidTr="0073089E">
        <w:trPr>
          <w:trHeight w:val="510"/>
        </w:trPr>
        <w:tc>
          <w:tcPr>
            <w:tcW w:w="2155" w:type="dxa"/>
            <w:hideMark/>
          </w:tcPr>
          <w:p w14:paraId="7E150BC2" w14:textId="63B2D04D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Coccoloba ruizianiforma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8710C4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Polygonaceae</w:t>
            </w:r>
          </w:p>
        </w:tc>
        <w:tc>
          <w:tcPr>
            <w:tcW w:w="1260" w:type="dxa"/>
          </w:tcPr>
          <w:p w14:paraId="73F11B4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3AFFC3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16C5F7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71, pl. 16, figs. 1, 2</w:t>
            </w:r>
          </w:p>
        </w:tc>
        <w:tc>
          <w:tcPr>
            <w:tcW w:w="1440" w:type="dxa"/>
            <w:hideMark/>
          </w:tcPr>
          <w:p w14:paraId="05963D2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GZ136</w:t>
            </w:r>
          </w:p>
        </w:tc>
        <w:tc>
          <w:tcPr>
            <w:tcW w:w="1080" w:type="dxa"/>
            <w:noWrap/>
            <w:hideMark/>
          </w:tcPr>
          <w:p w14:paraId="6FB3F4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322E5925" w14:textId="77777777" w:rsidTr="0073089E">
        <w:trPr>
          <w:trHeight w:val="765"/>
        </w:trPr>
        <w:tc>
          <w:tcPr>
            <w:tcW w:w="2155" w:type="dxa"/>
            <w:hideMark/>
          </w:tcPr>
          <w:p w14:paraId="10991F1D" w14:textId="3C531D3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Cochlospermum previtifolium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1935</w:t>
            </w:r>
          </w:p>
        </w:tc>
        <w:tc>
          <w:tcPr>
            <w:tcW w:w="1440" w:type="dxa"/>
            <w:noWrap/>
            <w:hideMark/>
          </w:tcPr>
          <w:p w14:paraId="5D4B442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Cochlospermaceae</w:t>
            </w:r>
          </w:p>
        </w:tc>
        <w:tc>
          <w:tcPr>
            <w:tcW w:w="1260" w:type="dxa"/>
          </w:tcPr>
          <w:p w14:paraId="2B822A8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BA5D31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39FB14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Cochlospermum previtifolium</w:t>
            </w:r>
            <w:r w:rsidRPr="00565285">
              <w:rPr>
                <w:color w:val="000000"/>
                <w:sz w:val="18"/>
                <w:szCs w:val="18"/>
              </w:rPr>
              <w:t xml:space="preserve"> Berry, Torrey Bot. Club, Bull., vol. 62, p. 65, pl. I, 1935</w:t>
            </w:r>
          </w:p>
        </w:tc>
        <w:tc>
          <w:tcPr>
            <w:tcW w:w="1440" w:type="dxa"/>
            <w:hideMark/>
          </w:tcPr>
          <w:p w14:paraId="006008A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GZ019</w:t>
            </w:r>
          </w:p>
        </w:tc>
        <w:tc>
          <w:tcPr>
            <w:tcW w:w="1080" w:type="dxa"/>
            <w:noWrap/>
            <w:hideMark/>
          </w:tcPr>
          <w:p w14:paraId="7F38695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4A9B2382" w14:textId="77777777" w:rsidTr="0073089E">
        <w:trPr>
          <w:trHeight w:val="255"/>
        </w:trPr>
        <w:tc>
          <w:tcPr>
            <w:tcW w:w="2155" w:type="dxa"/>
            <w:hideMark/>
          </w:tcPr>
          <w:p w14:paraId="371EB230" w14:textId="5B93824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Coprosma incerta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FA6BBC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2A7F4B3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075491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E827FA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133, pl. 47, fig. 1</w:t>
            </w:r>
          </w:p>
        </w:tc>
        <w:tc>
          <w:tcPr>
            <w:tcW w:w="1440" w:type="dxa"/>
            <w:hideMark/>
          </w:tcPr>
          <w:p w14:paraId="4F670FD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GZ084</w:t>
            </w:r>
          </w:p>
        </w:tc>
        <w:tc>
          <w:tcPr>
            <w:tcW w:w="1080" w:type="dxa"/>
            <w:noWrap/>
            <w:hideMark/>
          </w:tcPr>
          <w:p w14:paraId="3FD7887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45187833" w14:textId="77777777" w:rsidTr="0073089E">
        <w:trPr>
          <w:trHeight w:val="510"/>
        </w:trPr>
        <w:tc>
          <w:tcPr>
            <w:tcW w:w="2155" w:type="dxa"/>
            <w:hideMark/>
          </w:tcPr>
          <w:p w14:paraId="3CAE09BE" w14:textId="44FA588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Coprosma spathulatifolia </w:t>
            </w:r>
            <w:r w:rsidRPr="00565285">
              <w:rPr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BB89DD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748CC09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6C609C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672AAF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133, pl. 52, figs. 4, 5</w:t>
            </w:r>
          </w:p>
        </w:tc>
        <w:tc>
          <w:tcPr>
            <w:tcW w:w="1440" w:type="dxa"/>
            <w:hideMark/>
          </w:tcPr>
          <w:p w14:paraId="7815364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60D0CB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3436BBE4" w14:textId="77777777" w:rsidTr="0073089E">
        <w:trPr>
          <w:trHeight w:val="255"/>
        </w:trPr>
        <w:tc>
          <w:tcPr>
            <w:tcW w:w="2155" w:type="dxa"/>
            <w:hideMark/>
          </w:tcPr>
          <w:p w14:paraId="56C81C6F" w14:textId="53221DDC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Coussarea tertiaria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5F7BB5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1BDB03D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C2E7BD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E52885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131, pl. 53, fig. 5</w:t>
            </w:r>
          </w:p>
        </w:tc>
        <w:tc>
          <w:tcPr>
            <w:tcW w:w="1440" w:type="dxa"/>
            <w:hideMark/>
          </w:tcPr>
          <w:p w14:paraId="1F44DD7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2FF063F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5EA0D93" w14:textId="77777777" w:rsidTr="0073089E">
        <w:trPr>
          <w:trHeight w:val="255"/>
        </w:trPr>
        <w:tc>
          <w:tcPr>
            <w:tcW w:w="2155" w:type="dxa"/>
            <w:hideMark/>
          </w:tcPr>
          <w:p w14:paraId="32D2DB2B" w14:textId="5EE0685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Cupania cordinii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E2EC31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42FEDAE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62023A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A03F0A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96, pl. 30, figs. 3-5</w:t>
            </w:r>
          </w:p>
        </w:tc>
        <w:tc>
          <w:tcPr>
            <w:tcW w:w="1440" w:type="dxa"/>
            <w:hideMark/>
          </w:tcPr>
          <w:p w14:paraId="6433A7E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GZ047</w:t>
            </w:r>
          </w:p>
        </w:tc>
        <w:tc>
          <w:tcPr>
            <w:tcW w:w="1080" w:type="dxa"/>
            <w:noWrap/>
            <w:hideMark/>
          </w:tcPr>
          <w:p w14:paraId="2CBD517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58D81995" w14:textId="77777777" w:rsidTr="0073089E">
        <w:trPr>
          <w:trHeight w:val="1020"/>
        </w:trPr>
        <w:tc>
          <w:tcPr>
            <w:tcW w:w="2155" w:type="dxa"/>
            <w:hideMark/>
          </w:tcPr>
          <w:p w14:paraId="2F17C314" w14:textId="59915D7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Cupania grosse-serrata </w:t>
            </w:r>
            <w:r w:rsidRPr="00565285">
              <w:rPr>
                <w:color w:val="000000"/>
                <w:sz w:val="18"/>
                <w:szCs w:val="18"/>
              </w:rPr>
              <w:t>(Engelhardt) Berry</w:t>
            </w:r>
            <w:r w:rsidR="005B7C45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3DA3A7B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4A65DBF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0B46D5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4D2AD6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Cupania grosse-serrata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214, pl. 6, fig. 5, 1925.</w:t>
            </w:r>
          </w:p>
        </w:tc>
        <w:tc>
          <w:tcPr>
            <w:tcW w:w="1440" w:type="dxa"/>
            <w:hideMark/>
          </w:tcPr>
          <w:p w14:paraId="0153B86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GZ046 (part), GZ047 (part)</w:t>
            </w:r>
          </w:p>
        </w:tc>
        <w:tc>
          <w:tcPr>
            <w:tcW w:w="1080" w:type="dxa"/>
            <w:noWrap/>
            <w:hideMark/>
          </w:tcPr>
          <w:p w14:paraId="03D68C7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2, 4</w:t>
            </w:r>
          </w:p>
        </w:tc>
      </w:tr>
      <w:tr w:rsidR="00565285" w:rsidRPr="00565285" w14:paraId="4877B20F" w14:textId="77777777" w:rsidTr="0073089E">
        <w:trPr>
          <w:trHeight w:val="1020"/>
        </w:trPr>
        <w:tc>
          <w:tcPr>
            <w:tcW w:w="2155" w:type="dxa"/>
            <w:hideMark/>
          </w:tcPr>
          <w:p w14:paraId="755A58BA" w14:textId="37FA4C1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Cupania latifolioides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260AD23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082FE24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007694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75F5D5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Cupania latifolioides</w:t>
            </w:r>
            <w:r w:rsidRPr="00565285">
              <w:rPr>
                <w:color w:val="000000"/>
                <w:sz w:val="18"/>
                <w:szCs w:val="18"/>
              </w:rPr>
              <w:t xml:space="preserve"> Berry,·Johns Hopkins Univ., Studies in Geology, no.6, p. 216, pl. 6, fig. 4, 1925.</w:t>
            </w:r>
          </w:p>
        </w:tc>
        <w:tc>
          <w:tcPr>
            <w:tcW w:w="1440" w:type="dxa"/>
            <w:hideMark/>
          </w:tcPr>
          <w:p w14:paraId="108D303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GZ051 (part)</w:t>
            </w:r>
          </w:p>
        </w:tc>
        <w:tc>
          <w:tcPr>
            <w:tcW w:w="1080" w:type="dxa"/>
            <w:noWrap/>
            <w:hideMark/>
          </w:tcPr>
          <w:p w14:paraId="13809F9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6986CD65" w14:textId="77777777" w:rsidTr="0073089E">
        <w:trPr>
          <w:trHeight w:val="255"/>
        </w:trPr>
        <w:tc>
          <w:tcPr>
            <w:tcW w:w="2155" w:type="dxa"/>
            <w:hideMark/>
          </w:tcPr>
          <w:p w14:paraId="32F6BE7E" w14:textId="1845A5E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Cupania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EF6C7D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1C5D0AF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87ACF1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A66AC7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97, pl. 32, figs. 6, 7</w:t>
            </w:r>
          </w:p>
        </w:tc>
        <w:tc>
          <w:tcPr>
            <w:tcW w:w="1440" w:type="dxa"/>
            <w:hideMark/>
          </w:tcPr>
          <w:p w14:paraId="2FF45E8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GZ048</w:t>
            </w:r>
          </w:p>
        </w:tc>
        <w:tc>
          <w:tcPr>
            <w:tcW w:w="1080" w:type="dxa"/>
            <w:noWrap/>
            <w:hideMark/>
          </w:tcPr>
          <w:p w14:paraId="4CDA309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2956F09A" w14:textId="77777777" w:rsidTr="0073089E">
        <w:trPr>
          <w:trHeight w:val="255"/>
        </w:trPr>
        <w:tc>
          <w:tcPr>
            <w:tcW w:w="2155" w:type="dxa"/>
            <w:hideMark/>
          </w:tcPr>
          <w:p w14:paraId="738292E6" w14:textId="42F9AA4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Cupania vernaliformis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34A816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0C5261F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F84568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2F9770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96, pl. 29, figs. 1-3</w:t>
            </w:r>
          </w:p>
        </w:tc>
        <w:tc>
          <w:tcPr>
            <w:tcW w:w="1440" w:type="dxa"/>
            <w:hideMark/>
          </w:tcPr>
          <w:p w14:paraId="5758218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GZ052</w:t>
            </w:r>
          </w:p>
        </w:tc>
        <w:tc>
          <w:tcPr>
            <w:tcW w:w="1080" w:type="dxa"/>
            <w:noWrap/>
            <w:hideMark/>
          </w:tcPr>
          <w:p w14:paraId="6B0B3E0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57C03856" w14:textId="77777777" w:rsidTr="0073089E">
        <w:trPr>
          <w:trHeight w:val="255"/>
        </w:trPr>
        <w:tc>
          <w:tcPr>
            <w:tcW w:w="2155" w:type="dxa"/>
            <w:hideMark/>
          </w:tcPr>
          <w:p w14:paraId="07591300" w14:textId="7F06B4E4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Dalbergia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F3A8C5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Papilionaceae &gt; Fabaceae</w:t>
            </w:r>
          </w:p>
        </w:tc>
        <w:tc>
          <w:tcPr>
            <w:tcW w:w="1260" w:type="dxa"/>
          </w:tcPr>
          <w:p w14:paraId="0425C47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7EDBB6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63B398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79, pl. 21, figs. 3, 4</w:t>
            </w:r>
          </w:p>
        </w:tc>
        <w:tc>
          <w:tcPr>
            <w:tcW w:w="1440" w:type="dxa"/>
            <w:hideMark/>
          </w:tcPr>
          <w:p w14:paraId="191AEB7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GZ104</w:t>
            </w:r>
          </w:p>
        </w:tc>
        <w:tc>
          <w:tcPr>
            <w:tcW w:w="1080" w:type="dxa"/>
            <w:noWrap/>
            <w:hideMark/>
          </w:tcPr>
          <w:p w14:paraId="38C77AD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C4D614A" w14:textId="77777777" w:rsidTr="0073089E">
        <w:trPr>
          <w:trHeight w:val="1020"/>
        </w:trPr>
        <w:tc>
          <w:tcPr>
            <w:tcW w:w="2155" w:type="dxa"/>
            <w:hideMark/>
          </w:tcPr>
          <w:p w14:paraId="043E17DC" w14:textId="3F56912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Diatenopteryx fossilis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D25F38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13FBE952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232A48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BDE187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93, pl. 27, figs. 1-7</w:t>
            </w:r>
          </w:p>
        </w:tc>
        <w:tc>
          <w:tcPr>
            <w:tcW w:w="1440" w:type="dxa"/>
            <w:hideMark/>
          </w:tcPr>
          <w:p w14:paraId="025E90F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GZ046 (part), GZ048 (part)</w:t>
            </w:r>
          </w:p>
        </w:tc>
        <w:tc>
          <w:tcPr>
            <w:tcW w:w="1080" w:type="dxa"/>
            <w:noWrap/>
            <w:hideMark/>
          </w:tcPr>
          <w:p w14:paraId="00ECED0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0E8CC225" w14:textId="77777777" w:rsidTr="0073089E">
        <w:trPr>
          <w:trHeight w:val="510"/>
        </w:trPr>
        <w:tc>
          <w:tcPr>
            <w:tcW w:w="2155" w:type="dxa"/>
            <w:hideMark/>
          </w:tcPr>
          <w:p w14:paraId="5F9A0C26" w14:textId="770A740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Diatenopteryx sorbifoliiformis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3D0E44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6FD38C6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1BE463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B98EDD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94, pl. 32, figs. 8, 9</w:t>
            </w:r>
          </w:p>
        </w:tc>
        <w:tc>
          <w:tcPr>
            <w:tcW w:w="1440" w:type="dxa"/>
            <w:hideMark/>
          </w:tcPr>
          <w:p w14:paraId="54E8677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GZ048</w:t>
            </w:r>
          </w:p>
        </w:tc>
        <w:tc>
          <w:tcPr>
            <w:tcW w:w="1080" w:type="dxa"/>
            <w:noWrap/>
            <w:hideMark/>
          </w:tcPr>
          <w:p w14:paraId="72D5C8F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7F6B8512" w14:textId="77777777" w:rsidTr="0073089E">
        <w:trPr>
          <w:trHeight w:val="285"/>
        </w:trPr>
        <w:tc>
          <w:tcPr>
            <w:tcW w:w="2155" w:type="dxa"/>
            <w:hideMark/>
          </w:tcPr>
          <w:p w14:paraId="4900C14F" w14:textId="671236F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Dicksonia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D04D28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Cyatheaceae &gt;</w:t>
            </w:r>
            <w:r w:rsidRPr="00565285">
              <w:rPr>
                <w:rFonts w:ascii="Segoe UI" w:hAnsi="Segoe UI" w:cs="Segoe UI"/>
                <w:color w:val="333333"/>
                <w:sz w:val="18"/>
                <w:szCs w:val="18"/>
              </w:rPr>
              <w:t xml:space="preserve"> </w:t>
            </w:r>
            <w:r w:rsidRPr="00565285">
              <w:rPr>
                <w:color w:val="333333"/>
                <w:sz w:val="18"/>
                <w:szCs w:val="18"/>
              </w:rPr>
              <w:t>Dicksoniaceae</w:t>
            </w:r>
          </w:p>
        </w:tc>
        <w:tc>
          <w:tcPr>
            <w:tcW w:w="1260" w:type="dxa"/>
          </w:tcPr>
          <w:p w14:paraId="7D0E902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2BC86E7" w14:textId="77777777" w:rsidR="00565285" w:rsidRPr="00565285" w:rsidRDefault="00565285" w:rsidP="00565285">
            <w:pPr>
              <w:rPr>
                <w:rFonts w:ascii="Segoe UI" w:hAnsi="Segoe UI" w:cs="Segoe UI"/>
                <w:color w:val="333333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5900CE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56, pl. 7, figs. 1-6</w:t>
            </w:r>
          </w:p>
        </w:tc>
        <w:tc>
          <w:tcPr>
            <w:tcW w:w="1440" w:type="dxa"/>
            <w:hideMark/>
          </w:tcPr>
          <w:p w14:paraId="024B001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GZ001</w:t>
            </w:r>
          </w:p>
        </w:tc>
        <w:tc>
          <w:tcPr>
            <w:tcW w:w="1080" w:type="dxa"/>
            <w:noWrap/>
            <w:hideMark/>
          </w:tcPr>
          <w:p w14:paraId="124F187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542F8E9" w14:textId="77777777" w:rsidTr="0073089E">
        <w:trPr>
          <w:trHeight w:val="255"/>
        </w:trPr>
        <w:tc>
          <w:tcPr>
            <w:tcW w:w="2155" w:type="dxa"/>
            <w:hideMark/>
          </w:tcPr>
          <w:p w14:paraId="5ADCF893" w14:textId="40D3765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Drimys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A39151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Winteraceae</w:t>
            </w:r>
          </w:p>
        </w:tc>
        <w:tc>
          <w:tcPr>
            <w:tcW w:w="1260" w:type="dxa"/>
          </w:tcPr>
          <w:p w14:paraId="2AEBE11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626E3E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D01153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72, pl. 17, figs. 4, 5</w:t>
            </w:r>
          </w:p>
        </w:tc>
        <w:tc>
          <w:tcPr>
            <w:tcW w:w="1440" w:type="dxa"/>
            <w:hideMark/>
          </w:tcPr>
          <w:p w14:paraId="7D98B19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GZ125</w:t>
            </w:r>
          </w:p>
        </w:tc>
        <w:tc>
          <w:tcPr>
            <w:tcW w:w="1080" w:type="dxa"/>
            <w:noWrap/>
            <w:hideMark/>
          </w:tcPr>
          <w:p w14:paraId="65E1749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54EDD728" w14:textId="77777777" w:rsidTr="0073089E">
        <w:trPr>
          <w:trHeight w:val="510"/>
        </w:trPr>
        <w:tc>
          <w:tcPr>
            <w:tcW w:w="2155" w:type="dxa"/>
            <w:hideMark/>
          </w:tcPr>
          <w:p w14:paraId="4553C8A1" w14:textId="0B6F2AC4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Echites tertiaria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A4494F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Apocynaceae</w:t>
            </w:r>
          </w:p>
        </w:tc>
        <w:tc>
          <w:tcPr>
            <w:tcW w:w="1260" w:type="dxa"/>
          </w:tcPr>
          <w:p w14:paraId="7414993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546644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882433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127, pl. 50, figs. 5-6</w:t>
            </w:r>
          </w:p>
        </w:tc>
        <w:tc>
          <w:tcPr>
            <w:tcW w:w="1440" w:type="dxa"/>
            <w:hideMark/>
          </w:tcPr>
          <w:p w14:paraId="0859C17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GZ134</w:t>
            </w:r>
          </w:p>
        </w:tc>
        <w:tc>
          <w:tcPr>
            <w:tcW w:w="1080" w:type="dxa"/>
            <w:noWrap/>
            <w:hideMark/>
          </w:tcPr>
          <w:p w14:paraId="765FD15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</w:p>
        </w:tc>
      </w:tr>
      <w:tr w:rsidR="00565285" w:rsidRPr="00565285" w14:paraId="05106A44" w14:textId="77777777" w:rsidTr="0073089E">
        <w:trPr>
          <w:trHeight w:val="510"/>
        </w:trPr>
        <w:tc>
          <w:tcPr>
            <w:tcW w:w="2155" w:type="dxa"/>
            <w:hideMark/>
          </w:tcPr>
          <w:p w14:paraId="4364055A" w14:textId="42C8682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Embothrium precoccineum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F2E362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Proteaceae</w:t>
            </w:r>
          </w:p>
        </w:tc>
        <w:tc>
          <w:tcPr>
            <w:tcW w:w="1260" w:type="dxa"/>
          </w:tcPr>
          <w:p w14:paraId="5AE00B39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01B653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60600B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71, pl. 16, figs. 3-6</w:t>
            </w:r>
          </w:p>
        </w:tc>
        <w:tc>
          <w:tcPr>
            <w:tcW w:w="1440" w:type="dxa"/>
            <w:hideMark/>
          </w:tcPr>
          <w:p w14:paraId="7F552B6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16E71C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1AECD7C" w14:textId="77777777" w:rsidTr="0073089E">
        <w:trPr>
          <w:trHeight w:val="510"/>
        </w:trPr>
        <w:tc>
          <w:tcPr>
            <w:tcW w:w="2155" w:type="dxa"/>
            <w:hideMark/>
          </w:tcPr>
          <w:p w14:paraId="61C96D4C" w14:textId="1D50C74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Embothrium pregrandiflorum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772E39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Proteaceae</w:t>
            </w:r>
          </w:p>
        </w:tc>
        <w:tc>
          <w:tcPr>
            <w:tcW w:w="1260" w:type="dxa"/>
          </w:tcPr>
          <w:p w14:paraId="5D9216C8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880EB5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4D07B8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70, pl. 16, fig. 7</w:t>
            </w:r>
          </w:p>
        </w:tc>
        <w:tc>
          <w:tcPr>
            <w:tcW w:w="1440" w:type="dxa"/>
            <w:hideMark/>
          </w:tcPr>
          <w:p w14:paraId="1D1F187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4CF9AEA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6DEAA7A" w14:textId="77777777" w:rsidTr="0073089E">
        <w:trPr>
          <w:trHeight w:val="510"/>
        </w:trPr>
        <w:tc>
          <w:tcPr>
            <w:tcW w:w="2155" w:type="dxa"/>
            <w:hideMark/>
          </w:tcPr>
          <w:p w14:paraId="4A0DCF16" w14:textId="3EF90B1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Erythroxylon cuneifolioides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ECE4BF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Erythroxylacaeae</w:t>
            </w:r>
          </w:p>
        </w:tc>
        <w:tc>
          <w:tcPr>
            <w:tcW w:w="1260" w:type="dxa"/>
          </w:tcPr>
          <w:p w14:paraId="1B444B4C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Erythroxylum</w:t>
            </w:r>
          </w:p>
        </w:tc>
        <w:tc>
          <w:tcPr>
            <w:tcW w:w="2160" w:type="dxa"/>
            <w:noWrap/>
          </w:tcPr>
          <w:p w14:paraId="260967EC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1E47CE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80</w:t>
            </w:r>
          </w:p>
        </w:tc>
        <w:tc>
          <w:tcPr>
            <w:tcW w:w="1440" w:type="dxa"/>
            <w:hideMark/>
          </w:tcPr>
          <w:p w14:paraId="4597D42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GZ122</w:t>
            </w:r>
          </w:p>
        </w:tc>
        <w:tc>
          <w:tcPr>
            <w:tcW w:w="1080" w:type="dxa"/>
            <w:noWrap/>
            <w:hideMark/>
          </w:tcPr>
          <w:p w14:paraId="6CB1AA4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E6FF216" w14:textId="77777777" w:rsidTr="0073089E">
        <w:trPr>
          <w:trHeight w:val="510"/>
        </w:trPr>
        <w:tc>
          <w:tcPr>
            <w:tcW w:w="2155" w:type="dxa"/>
            <w:hideMark/>
          </w:tcPr>
          <w:p w14:paraId="573F032E" w14:textId="732A47B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Eucryphia tertiaria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769D51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Eucryphiaceae &gt; Cunoniaceae</w:t>
            </w:r>
          </w:p>
        </w:tc>
        <w:tc>
          <w:tcPr>
            <w:tcW w:w="1260" w:type="dxa"/>
          </w:tcPr>
          <w:p w14:paraId="222114A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noWrap/>
          </w:tcPr>
          <w:p w14:paraId="6A22D63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581AE2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105, pl. 36, figs. 1, 2</w:t>
            </w:r>
          </w:p>
        </w:tc>
        <w:tc>
          <w:tcPr>
            <w:tcW w:w="1440" w:type="dxa"/>
            <w:hideMark/>
          </w:tcPr>
          <w:p w14:paraId="6B02559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GZ043</w:t>
            </w:r>
          </w:p>
        </w:tc>
        <w:tc>
          <w:tcPr>
            <w:tcW w:w="1080" w:type="dxa"/>
            <w:noWrap/>
            <w:hideMark/>
          </w:tcPr>
          <w:p w14:paraId="539AA31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727D5BD5" w14:textId="77777777" w:rsidTr="0073089E">
        <w:trPr>
          <w:trHeight w:val="255"/>
        </w:trPr>
        <w:tc>
          <w:tcPr>
            <w:tcW w:w="2155" w:type="dxa"/>
            <w:hideMark/>
          </w:tcPr>
          <w:p w14:paraId="57A7276F" w14:textId="380E2EB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Fagara serrata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2A0A77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Rutaceae</w:t>
            </w:r>
          </w:p>
        </w:tc>
        <w:tc>
          <w:tcPr>
            <w:tcW w:w="1260" w:type="dxa"/>
          </w:tcPr>
          <w:p w14:paraId="2845476A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Zanthoxylum</w:t>
            </w:r>
          </w:p>
        </w:tc>
        <w:tc>
          <w:tcPr>
            <w:tcW w:w="2160" w:type="dxa"/>
            <w:noWrap/>
          </w:tcPr>
          <w:p w14:paraId="04D1766B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2B8903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81, pl. 23, figs. 3, 4</w:t>
            </w:r>
          </w:p>
        </w:tc>
        <w:tc>
          <w:tcPr>
            <w:tcW w:w="1440" w:type="dxa"/>
            <w:hideMark/>
          </w:tcPr>
          <w:p w14:paraId="2D820B7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GZ056</w:t>
            </w:r>
          </w:p>
        </w:tc>
        <w:tc>
          <w:tcPr>
            <w:tcW w:w="1080" w:type="dxa"/>
            <w:noWrap/>
            <w:hideMark/>
          </w:tcPr>
          <w:p w14:paraId="70FE9A9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52A6308A" w14:textId="77777777" w:rsidTr="0073089E">
        <w:trPr>
          <w:trHeight w:val="255"/>
        </w:trPr>
        <w:tc>
          <w:tcPr>
            <w:tcW w:w="2155" w:type="dxa"/>
            <w:hideMark/>
          </w:tcPr>
          <w:p w14:paraId="4E38F795" w14:textId="132215D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Ficus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A7EFD0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Moraceae</w:t>
            </w:r>
          </w:p>
        </w:tc>
        <w:tc>
          <w:tcPr>
            <w:tcW w:w="1260" w:type="dxa"/>
          </w:tcPr>
          <w:p w14:paraId="74BEA11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50376A7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8FB3E9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67, pl. 14, figs. 3, 4</w:t>
            </w:r>
          </w:p>
        </w:tc>
        <w:tc>
          <w:tcPr>
            <w:tcW w:w="1440" w:type="dxa"/>
            <w:hideMark/>
          </w:tcPr>
          <w:p w14:paraId="599D73B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GZ140</w:t>
            </w:r>
          </w:p>
        </w:tc>
        <w:tc>
          <w:tcPr>
            <w:tcW w:w="1080" w:type="dxa"/>
            <w:noWrap/>
            <w:hideMark/>
          </w:tcPr>
          <w:p w14:paraId="086CD7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289473A1" w14:textId="77777777" w:rsidTr="0073089E">
        <w:trPr>
          <w:trHeight w:val="510"/>
        </w:trPr>
        <w:tc>
          <w:tcPr>
            <w:tcW w:w="2155" w:type="dxa"/>
            <w:hideMark/>
          </w:tcPr>
          <w:p w14:paraId="4CA10A1B" w14:textId="1DACB54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Fitzroya tertiaria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90D7DD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Cupressaceae</w:t>
            </w:r>
          </w:p>
        </w:tc>
        <w:tc>
          <w:tcPr>
            <w:tcW w:w="1260" w:type="dxa"/>
          </w:tcPr>
          <w:p w14:paraId="75A12DE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36B6C88" w14:textId="121596F4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Dacrycarpus engelhardti</w:t>
            </w:r>
            <w:r w:rsidRPr="00565285">
              <w:rPr>
                <w:color w:val="000000"/>
                <w:sz w:val="18"/>
                <w:szCs w:val="18"/>
              </w:rPr>
              <w:t xml:space="preserve"> (E.W. Berry) Wilf et Andruchow-Colombo</w:t>
            </w:r>
            <w:r w:rsidR="000456ED">
              <w:rPr>
                <w:color w:val="000000"/>
                <w:sz w:val="18"/>
                <w:szCs w:val="18"/>
              </w:rPr>
              <w:t>, 2023</w:t>
            </w:r>
          </w:p>
        </w:tc>
        <w:tc>
          <w:tcPr>
            <w:tcW w:w="3510" w:type="dxa"/>
            <w:hideMark/>
          </w:tcPr>
          <w:p w14:paraId="0B2F876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60, pl. 12, fig. 2</w:t>
            </w:r>
          </w:p>
        </w:tc>
        <w:tc>
          <w:tcPr>
            <w:tcW w:w="1440" w:type="dxa"/>
            <w:hideMark/>
          </w:tcPr>
          <w:p w14:paraId="396B61A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GZ011</w:t>
            </w:r>
          </w:p>
        </w:tc>
        <w:tc>
          <w:tcPr>
            <w:tcW w:w="1080" w:type="dxa"/>
            <w:noWrap/>
            <w:hideMark/>
          </w:tcPr>
          <w:p w14:paraId="678D08B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78C3D2E0" w14:textId="77777777" w:rsidTr="0073089E">
        <w:trPr>
          <w:trHeight w:val="1020"/>
        </w:trPr>
        <w:tc>
          <w:tcPr>
            <w:tcW w:w="2155" w:type="dxa"/>
            <w:hideMark/>
          </w:tcPr>
          <w:p w14:paraId="6224B9D5" w14:textId="05B2DB9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Ginkgo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5B7C45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5FA121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Ginkgoaceae</w:t>
            </w:r>
          </w:p>
        </w:tc>
        <w:tc>
          <w:tcPr>
            <w:tcW w:w="1260" w:type="dxa"/>
          </w:tcPr>
          <w:p w14:paraId="5595FEC2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65B4DF6" w14:textId="751A46D4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Ginkgoites patagonicus</w:t>
            </w:r>
            <w:r w:rsidRPr="00565285">
              <w:rPr>
                <w:color w:val="000000"/>
                <w:sz w:val="18"/>
                <w:szCs w:val="18"/>
              </w:rPr>
              <w:t xml:space="preserve"> (E.W. Berry) Villar de Seoane, Cúneo, Escapa, Wilf et Gandolfo</w:t>
            </w:r>
            <w:r w:rsidR="000456ED">
              <w:rPr>
                <w:color w:val="000000"/>
                <w:sz w:val="18"/>
                <w:szCs w:val="18"/>
              </w:rPr>
              <w:t>, 2015</w:t>
            </w:r>
          </w:p>
        </w:tc>
        <w:tc>
          <w:tcPr>
            <w:tcW w:w="3510" w:type="dxa"/>
            <w:hideMark/>
          </w:tcPr>
          <w:p w14:paraId="27CACF6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60, pl. 10, figs. 1-4</w:t>
            </w:r>
          </w:p>
        </w:tc>
        <w:tc>
          <w:tcPr>
            <w:tcW w:w="1440" w:type="dxa"/>
            <w:hideMark/>
          </w:tcPr>
          <w:p w14:paraId="2A827D3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GZ006</w:t>
            </w:r>
          </w:p>
        </w:tc>
        <w:tc>
          <w:tcPr>
            <w:tcW w:w="1080" w:type="dxa"/>
            <w:noWrap/>
            <w:hideMark/>
          </w:tcPr>
          <w:p w14:paraId="6B09F9D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814D415" w14:textId="77777777" w:rsidTr="0073089E">
        <w:trPr>
          <w:trHeight w:val="1020"/>
        </w:trPr>
        <w:tc>
          <w:tcPr>
            <w:tcW w:w="2155" w:type="dxa"/>
            <w:hideMark/>
          </w:tcPr>
          <w:p w14:paraId="0B7DC6C0" w14:textId="234933E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Goeppertia ovalifolia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733E727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 &gt; Marantaceae</w:t>
            </w:r>
          </w:p>
        </w:tc>
        <w:tc>
          <w:tcPr>
            <w:tcW w:w="1260" w:type="dxa"/>
          </w:tcPr>
          <w:p w14:paraId="3DBA1A58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noWrap/>
          </w:tcPr>
          <w:p w14:paraId="2791770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28F8E27" w14:textId="01D61FFA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Goeppertia ovalifolia</w:t>
            </w:r>
            <w:r w:rsidRPr="00565285">
              <w:rPr>
                <w:color w:val="000000"/>
                <w:sz w:val="18"/>
                <w:szCs w:val="18"/>
              </w:rPr>
              <w:t xml:space="preserve"> 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Engelhardt, Senckenb. </w:t>
            </w:r>
            <w:r w:rsidR="000456ED">
              <w:rPr>
                <w:color w:val="000000"/>
                <w:sz w:val="18"/>
                <w:szCs w:val="18"/>
              </w:rPr>
              <w:t>Naturf.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="000456ED" w:rsidRPr="00565285">
              <w:rPr>
                <w:color w:val="000000"/>
                <w:sz w:val="18"/>
                <w:szCs w:val="18"/>
              </w:rPr>
              <w:t>, p. 65</w:t>
            </w:r>
            <w:r w:rsidR="000456ED">
              <w:rPr>
                <w:color w:val="000000"/>
                <w:sz w:val="18"/>
                <w:szCs w:val="18"/>
              </w:rPr>
              <w:t>2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, pl. </w:t>
            </w:r>
            <w:r w:rsidR="000456ED">
              <w:rPr>
                <w:color w:val="000000"/>
                <w:sz w:val="18"/>
                <w:szCs w:val="18"/>
              </w:rPr>
              <w:t>3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, fig. </w:t>
            </w:r>
            <w:r w:rsidR="000456ED">
              <w:rPr>
                <w:color w:val="000000"/>
                <w:sz w:val="18"/>
                <w:szCs w:val="18"/>
              </w:rPr>
              <w:t>8</w:t>
            </w:r>
            <w:r w:rsidR="000456ED" w:rsidRPr="00565285">
              <w:rPr>
                <w:color w:val="000000"/>
                <w:sz w:val="18"/>
                <w:szCs w:val="18"/>
              </w:rPr>
              <w:t>, 1891.</w:t>
            </w:r>
          </w:p>
        </w:tc>
        <w:tc>
          <w:tcPr>
            <w:tcW w:w="1440" w:type="dxa"/>
            <w:hideMark/>
          </w:tcPr>
          <w:p w14:paraId="284D1C6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GZ149</w:t>
            </w:r>
          </w:p>
        </w:tc>
        <w:tc>
          <w:tcPr>
            <w:tcW w:w="1080" w:type="dxa"/>
            <w:noWrap/>
            <w:hideMark/>
          </w:tcPr>
          <w:p w14:paraId="314751A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889A2FE" w14:textId="77777777" w:rsidTr="0073089E">
        <w:trPr>
          <w:trHeight w:val="510"/>
        </w:trPr>
        <w:tc>
          <w:tcPr>
            <w:tcW w:w="2155" w:type="dxa"/>
            <w:hideMark/>
          </w:tcPr>
          <w:p w14:paraId="7218DDA0" w14:textId="34DC902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Goniopteris patagoniana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EFB459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Polypodiaceae &gt; Thelypteridoideae</w:t>
            </w:r>
          </w:p>
        </w:tc>
        <w:tc>
          <w:tcPr>
            <w:tcW w:w="1260" w:type="dxa"/>
          </w:tcPr>
          <w:p w14:paraId="48A8FB62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Thelypteris</w:t>
            </w:r>
          </w:p>
        </w:tc>
        <w:tc>
          <w:tcPr>
            <w:tcW w:w="2160" w:type="dxa"/>
            <w:noWrap/>
          </w:tcPr>
          <w:p w14:paraId="15C0B66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D22FC3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55, pl. 6, figs. 3, 4</w:t>
            </w:r>
          </w:p>
        </w:tc>
        <w:tc>
          <w:tcPr>
            <w:tcW w:w="1440" w:type="dxa"/>
            <w:hideMark/>
          </w:tcPr>
          <w:p w14:paraId="62329F8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GZ003</w:t>
            </w:r>
          </w:p>
        </w:tc>
        <w:tc>
          <w:tcPr>
            <w:tcW w:w="1080" w:type="dxa"/>
            <w:noWrap/>
            <w:hideMark/>
          </w:tcPr>
          <w:p w14:paraId="4B1FA85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2C6782DE" w14:textId="77777777" w:rsidTr="0073089E">
        <w:trPr>
          <w:trHeight w:val="1275"/>
        </w:trPr>
        <w:tc>
          <w:tcPr>
            <w:tcW w:w="2155" w:type="dxa"/>
            <w:hideMark/>
          </w:tcPr>
          <w:p w14:paraId="733EA324" w14:textId="64A3A48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Hoffmannia protogaea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4505971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0282F0E8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74609EB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9B4BECD" w14:textId="168BC2E8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Hoffmannia protogaea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657, pl. 5, fig. 1, 1891.</w:t>
            </w:r>
          </w:p>
        </w:tc>
        <w:tc>
          <w:tcPr>
            <w:tcW w:w="1440" w:type="dxa"/>
            <w:hideMark/>
          </w:tcPr>
          <w:p w14:paraId="6608886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7066A22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59604BAD" w14:textId="77777777" w:rsidTr="0073089E">
        <w:trPr>
          <w:trHeight w:val="255"/>
        </w:trPr>
        <w:tc>
          <w:tcPr>
            <w:tcW w:w="2155" w:type="dxa"/>
            <w:hideMark/>
          </w:tcPr>
          <w:p w14:paraId="1A144A41" w14:textId="0C929A1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Hydrangea? incerta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7715DA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Saxifragaceae &gt; Hydrangeaceae</w:t>
            </w:r>
          </w:p>
        </w:tc>
        <w:tc>
          <w:tcPr>
            <w:tcW w:w="1260" w:type="dxa"/>
          </w:tcPr>
          <w:p w14:paraId="7322B8C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</w:tcPr>
          <w:p w14:paraId="1618178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54AFFC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76, pl. 17, fig. 3</w:t>
            </w:r>
          </w:p>
        </w:tc>
        <w:tc>
          <w:tcPr>
            <w:tcW w:w="1440" w:type="dxa"/>
            <w:hideMark/>
          </w:tcPr>
          <w:p w14:paraId="1943C43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57CC72E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6BB5215" w14:textId="77777777" w:rsidTr="0073089E">
        <w:trPr>
          <w:trHeight w:val="255"/>
        </w:trPr>
        <w:tc>
          <w:tcPr>
            <w:tcW w:w="2155" w:type="dxa"/>
            <w:hideMark/>
          </w:tcPr>
          <w:p w14:paraId="5E440430" w14:textId="6F2DEBC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Icica pichileufuana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261853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Burseraceae</w:t>
            </w:r>
          </w:p>
        </w:tc>
        <w:tc>
          <w:tcPr>
            <w:tcW w:w="1260" w:type="dxa"/>
          </w:tcPr>
          <w:p w14:paraId="223FAE40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Protium</w:t>
            </w:r>
          </w:p>
        </w:tc>
        <w:tc>
          <w:tcPr>
            <w:tcW w:w="2160" w:type="dxa"/>
            <w:noWrap/>
          </w:tcPr>
          <w:p w14:paraId="000C9410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D98CFD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82, pl. 21, fig. 5</w:t>
            </w:r>
          </w:p>
        </w:tc>
        <w:tc>
          <w:tcPr>
            <w:tcW w:w="1440" w:type="dxa"/>
            <w:hideMark/>
          </w:tcPr>
          <w:p w14:paraId="6A6BA8B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3F33F14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DD13C40" w14:textId="77777777" w:rsidTr="0073089E">
        <w:trPr>
          <w:trHeight w:val="255"/>
        </w:trPr>
        <w:tc>
          <w:tcPr>
            <w:tcW w:w="2155" w:type="dxa"/>
            <w:hideMark/>
          </w:tcPr>
          <w:p w14:paraId="1B48D90E" w14:textId="4FBAE41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Inga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4BBB7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Mimosaceae &gt; Fabaceae</w:t>
            </w:r>
          </w:p>
        </w:tc>
        <w:tc>
          <w:tcPr>
            <w:tcW w:w="1260" w:type="dxa"/>
          </w:tcPr>
          <w:p w14:paraId="40765D5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7E8151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D7F0E6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77, pl. 20, fig. 4</w:t>
            </w:r>
          </w:p>
        </w:tc>
        <w:tc>
          <w:tcPr>
            <w:tcW w:w="1440" w:type="dxa"/>
            <w:hideMark/>
          </w:tcPr>
          <w:p w14:paraId="4E58F5A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GZ109</w:t>
            </w:r>
          </w:p>
        </w:tc>
        <w:tc>
          <w:tcPr>
            <w:tcW w:w="1080" w:type="dxa"/>
            <w:noWrap/>
            <w:hideMark/>
          </w:tcPr>
          <w:p w14:paraId="45D4551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D218E63" w14:textId="77777777" w:rsidTr="0073089E">
        <w:trPr>
          <w:trHeight w:val="510"/>
        </w:trPr>
        <w:tc>
          <w:tcPr>
            <w:tcW w:w="2155" w:type="dxa"/>
            <w:hideMark/>
          </w:tcPr>
          <w:p w14:paraId="5F016ED7" w14:textId="4FCD4C6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Landolphia paraparaensis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506173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Apocynaceae</w:t>
            </w:r>
          </w:p>
        </w:tc>
        <w:tc>
          <w:tcPr>
            <w:tcW w:w="1260" w:type="dxa"/>
          </w:tcPr>
          <w:p w14:paraId="65B6063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318D59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AC65C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127, pl. 49, fig. 5</w:t>
            </w:r>
          </w:p>
        </w:tc>
        <w:tc>
          <w:tcPr>
            <w:tcW w:w="1440" w:type="dxa"/>
            <w:hideMark/>
          </w:tcPr>
          <w:p w14:paraId="66DEC88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BC058F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ECC300C" w14:textId="77777777" w:rsidTr="0073089E">
        <w:trPr>
          <w:trHeight w:val="765"/>
        </w:trPr>
        <w:tc>
          <w:tcPr>
            <w:tcW w:w="2155" w:type="dxa"/>
            <w:hideMark/>
          </w:tcPr>
          <w:p w14:paraId="3B604E92" w14:textId="11F8E38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Laurelia guinazui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8B3126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Monimiaceae&gt; Atherospermataceae</w:t>
            </w:r>
          </w:p>
        </w:tc>
        <w:tc>
          <w:tcPr>
            <w:tcW w:w="1260" w:type="dxa"/>
          </w:tcPr>
          <w:p w14:paraId="08D4D6D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842307F" w14:textId="53F8A5CE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Atherospermophyllum guinazui </w:t>
            </w:r>
            <w:r w:rsidRPr="00565285">
              <w:rPr>
                <w:color w:val="000000"/>
                <w:sz w:val="18"/>
                <w:szCs w:val="18"/>
              </w:rPr>
              <w:t>(E.W. Berry) C.L. Knight</w:t>
            </w:r>
            <w:r w:rsidR="000456ED">
              <w:rPr>
                <w:color w:val="000000"/>
                <w:sz w:val="18"/>
                <w:szCs w:val="18"/>
              </w:rPr>
              <w:t>, 2013</w:t>
            </w:r>
          </w:p>
        </w:tc>
        <w:tc>
          <w:tcPr>
            <w:tcW w:w="3510" w:type="dxa"/>
            <w:hideMark/>
          </w:tcPr>
          <w:p w14:paraId="4E4B5BC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75, pl. 19, figs. 1-4</w:t>
            </w:r>
          </w:p>
        </w:tc>
        <w:tc>
          <w:tcPr>
            <w:tcW w:w="1440" w:type="dxa"/>
            <w:hideMark/>
          </w:tcPr>
          <w:p w14:paraId="3C0D448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GZ061</w:t>
            </w:r>
          </w:p>
        </w:tc>
        <w:tc>
          <w:tcPr>
            <w:tcW w:w="1080" w:type="dxa"/>
            <w:noWrap/>
            <w:hideMark/>
          </w:tcPr>
          <w:p w14:paraId="640BABD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3018AAB3" w14:textId="77777777" w:rsidTr="0073089E">
        <w:trPr>
          <w:trHeight w:val="255"/>
        </w:trPr>
        <w:tc>
          <w:tcPr>
            <w:tcW w:w="2155" w:type="dxa"/>
            <w:hideMark/>
          </w:tcPr>
          <w:p w14:paraId="6A5C0723" w14:textId="143DC9A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Leptolobium prenitens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78AAE3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Papilionaceae &gt; Fabaceae</w:t>
            </w:r>
          </w:p>
        </w:tc>
        <w:tc>
          <w:tcPr>
            <w:tcW w:w="1260" w:type="dxa"/>
          </w:tcPr>
          <w:p w14:paraId="4E497DE5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iCs/>
                <w:sz w:val="18"/>
                <w:szCs w:val="18"/>
              </w:rPr>
              <w:t>Glycine</w:t>
            </w:r>
          </w:p>
        </w:tc>
        <w:tc>
          <w:tcPr>
            <w:tcW w:w="2160" w:type="dxa"/>
            <w:noWrap/>
            <w:hideMark/>
          </w:tcPr>
          <w:p w14:paraId="746F89D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607DA2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80, pl. 21, fig. 8</w:t>
            </w:r>
          </w:p>
        </w:tc>
        <w:tc>
          <w:tcPr>
            <w:tcW w:w="1440" w:type="dxa"/>
            <w:hideMark/>
          </w:tcPr>
          <w:p w14:paraId="26496E2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GZ143</w:t>
            </w:r>
          </w:p>
        </w:tc>
        <w:tc>
          <w:tcPr>
            <w:tcW w:w="1080" w:type="dxa"/>
            <w:noWrap/>
            <w:hideMark/>
          </w:tcPr>
          <w:p w14:paraId="6A1483F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1DFA176" w14:textId="77777777" w:rsidTr="0073089E">
        <w:trPr>
          <w:trHeight w:val="1020"/>
        </w:trPr>
        <w:tc>
          <w:tcPr>
            <w:tcW w:w="2155" w:type="dxa"/>
            <w:hideMark/>
          </w:tcPr>
          <w:p w14:paraId="3D595F6E" w14:textId="216CC43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Libocedrus prechilensis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8AEE6F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Cupressaceae</w:t>
            </w:r>
          </w:p>
        </w:tc>
        <w:tc>
          <w:tcPr>
            <w:tcW w:w="1260" w:type="dxa"/>
          </w:tcPr>
          <w:p w14:paraId="58DF49B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91B4C2B" w14:textId="4738CCA1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Papuacedrus prechilensis</w:t>
            </w:r>
            <w:r w:rsidRPr="00565285">
              <w:rPr>
                <w:color w:val="000000"/>
                <w:sz w:val="18"/>
                <w:szCs w:val="18"/>
              </w:rPr>
              <w:t xml:space="preserve"> (E.W. Berry) Wilf, Little, Iglesias, Zamaloa, Gandolfo, Cúneo et Johnson</w:t>
            </w:r>
            <w:r w:rsidR="000456ED">
              <w:rPr>
                <w:color w:val="000000"/>
                <w:sz w:val="18"/>
                <w:szCs w:val="18"/>
              </w:rPr>
              <w:t>, 2009</w:t>
            </w:r>
          </w:p>
        </w:tc>
        <w:tc>
          <w:tcPr>
            <w:tcW w:w="3510" w:type="dxa"/>
            <w:hideMark/>
          </w:tcPr>
          <w:p w14:paraId="7745D5E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61, pl. 12, fig. 1</w:t>
            </w:r>
          </w:p>
        </w:tc>
        <w:tc>
          <w:tcPr>
            <w:tcW w:w="1440" w:type="dxa"/>
            <w:hideMark/>
          </w:tcPr>
          <w:p w14:paraId="4D2CC9C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GZ009</w:t>
            </w:r>
          </w:p>
        </w:tc>
        <w:tc>
          <w:tcPr>
            <w:tcW w:w="1080" w:type="dxa"/>
            <w:noWrap/>
            <w:hideMark/>
          </w:tcPr>
          <w:p w14:paraId="4A469C1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FD0D53E" w14:textId="77777777" w:rsidTr="0073089E">
        <w:trPr>
          <w:trHeight w:val="255"/>
        </w:trPr>
        <w:tc>
          <w:tcPr>
            <w:tcW w:w="2155" w:type="dxa"/>
            <w:hideMark/>
          </w:tcPr>
          <w:p w14:paraId="4B41E3B0" w14:textId="64B0113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Lomatia preferruginea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9C8BD2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Proteaceae</w:t>
            </w:r>
          </w:p>
        </w:tc>
        <w:tc>
          <w:tcPr>
            <w:tcW w:w="1260" w:type="dxa"/>
          </w:tcPr>
          <w:p w14:paraId="650CDEA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9C5841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968D8F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68, pl. 14, figs. 5-7</w:t>
            </w:r>
          </w:p>
        </w:tc>
        <w:tc>
          <w:tcPr>
            <w:tcW w:w="1440" w:type="dxa"/>
            <w:hideMark/>
          </w:tcPr>
          <w:p w14:paraId="7657820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GZ036</w:t>
            </w:r>
          </w:p>
        </w:tc>
        <w:tc>
          <w:tcPr>
            <w:tcW w:w="1080" w:type="dxa"/>
            <w:noWrap/>
            <w:hideMark/>
          </w:tcPr>
          <w:p w14:paraId="1624E0C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3DEA5F2E" w14:textId="77777777" w:rsidTr="0073089E">
        <w:trPr>
          <w:trHeight w:val="510"/>
        </w:trPr>
        <w:tc>
          <w:tcPr>
            <w:tcW w:w="2155" w:type="dxa"/>
            <w:hideMark/>
          </w:tcPr>
          <w:p w14:paraId="29916AEA" w14:textId="3E9BFD9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Malvacarpus guinazui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 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ABF601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Malvaceae</w:t>
            </w:r>
          </w:p>
        </w:tc>
        <w:tc>
          <w:tcPr>
            <w:tcW w:w="1260" w:type="dxa"/>
          </w:tcPr>
          <w:p w14:paraId="2AD6E87E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1A1E6D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B21A15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100, pl. 55,  figs. 5, 6</w:t>
            </w:r>
          </w:p>
        </w:tc>
        <w:tc>
          <w:tcPr>
            <w:tcW w:w="1440" w:type="dxa"/>
            <w:hideMark/>
          </w:tcPr>
          <w:p w14:paraId="2438762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n/a</w:t>
            </w:r>
          </w:p>
        </w:tc>
        <w:tc>
          <w:tcPr>
            <w:tcW w:w="1080" w:type="dxa"/>
            <w:noWrap/>
            <w:hideMark/>
          </w:tcPr>
          <w:p w14:paraId="2518A7C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3796449" w14:textId="77777777" w:rsidTr="0073089E">
        <w:trPr>
          <w:trHeight w:val="510"/>
        </w:trPr>
        <w:tc>
          <w:tcPr>
            <w:tcW w:w="2155" w:type="dxa"/>
            <w:hideMark/>
          </w:tcPr>
          <w:p w14:paraId="63523D47" w14:textId="5191AE1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Mascagnia sepiumoides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505B74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Malpighiaceae</w:t>
            </w:r>
          </w:p>
        </w:tc>
        <w:tc>
          <w:tcPr>
            <w:tcW w:w="1260" w:type="dxa"/>
          </w:tcPr>
          <w:p w14:paraId="275489D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137CFC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52B99C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85, pl. 23, figs. 5, 6</w:t>
            </w:r>
          </w:p>
        </w:tc>
        <w:tc>
          <w:tcPr>
            <w:tcW w:w="1440" w:type="dxa"/>
            <w:hideMark/>
          </w:tcPr>
          <w:p w14:paraId="74B74B0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36C5F5F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1003F831" w14:textId="77777777" w:rsidTr="0073089E">
        <w:trPr>
          <w:trHeight w:val="255"/>
        </w:trPr>
        <w:tc>
          <w:tcPr>
            <w:tcW w:w="2155" w:type="dxa"/>
            <w:hideMark/>
          </w:tcPr>
          <w:p w14:paraId="43092BC5" w14:textId="44E9F9C4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Matayba marginatifolia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 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1E109F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4147598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942C7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1F3B2D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98, pl. 31, figs. 1, 2</w:t>
            </w:r>
          </w:p>
        </w:tc>
        <w:tc>
          <w:tcPr>
            <w:tcW w:w="1440" w:type="dxa"/>
            <w:hideMark/>
          </w:tcPr>
          <w:p w14:paraId="3D21686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45B01AE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6CF164A9" w14:textId="77777777" w:rsidTr="0073089E">
        <w:trPr>
          <w:trHeight w:val="255"/>
        </w:trPr>
        <w:tc>
          <w:tcPr>
            <w:tcW w:w="2155" w:type="dxa"/>
            <w:hideMark/>
          </w:tcPr>
          <w:p w14:paraId="03552A19" w14:textId="5D5379E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Maytenus ellipticus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53CC0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Celastraceae</w:t>
            </w:r>
          </w:p>
        </w:tc>
        <w:tc>
          <w:tcPr>
            <w:tcW w:w="1260" w:type="dxa"/>
          </w:tcPr>
          <w:p w14:paraId="36B94EA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E0BFD8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D0993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89, pl. 25, figs. 3, 4</w:t>
            </w:r>
          </w:p>
        </w:tc>
        <w:tc>
          <w:tcPr>
            <w:tcW w:w="1440" w:type="dxa"/>
            <w:hideMark/>
          </w:tcPr>
          <w:p w14:paraId="6368F0B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4BE6B66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07913D31" w14:textId="77777777" w:rsidTr="0073089E">
        <w:trPr>
          <w:trHeight w:val="510"/>
        </w:trPr>
        <w:tc>
          <w:tcPr>
            <w:tcW w:w="2155" w:type="dxa"/>
            <w:hideMark/>
          </w:tcPr>
          <w:p w14:paraId="03AFAB46" w14:textId="3D20A1D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Maytenus latifolioides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54A43E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Celastraceae</w:t>
            </w:r>
          </w:p>
        </w:tc>
        <w:tc>
          <w:tcPr>
            <w:tcW w:w="1260" w:type="dxa"/>
          </w:tcPr>
          <w:p w14:paraId="0D1C5DA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441638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B93EA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89, pl. 25, figs. 8, 9</w:t>
            </w:r>
          </w:p>
        </w:tc>
        <w:tc>
          <w:tcPr>
            <w:tcW w:w="1440" w:type="dxa"/>
            <w:hideMark/>
          </w:tcPr>
          <w:p w14:paraId="649F481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GZ073 (part), GZ076 (part)</w:t>
            </w:r>
          </w:p>
        </w:tc>
        <w:tc>
          <w:tcPr>
            <w:tcW w:w="1080" w:type="dxa"/>
            <w:noWrap/>
            <w:hideMark/>
          </w:tcPr>
          <w:p w14:paraId="4D9C7DC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270A09AB" w14:textId="77777777" w:rsidTr="0073089E">
        <w:trPr>
          <w:trHeight w:val="255"/>
        </w:trPr>
        <w:tc>
          <w:tcPr>
            <w:tcW w:w="2155" w:type="dxa"/>
            <w:hideMark/>
          </w:tcPr>
          <w:p w14:paraId="69E53FBD" w14:textId="0BB54F3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Momisia australia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ACB25A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Ulmaceae &gt; Cannabaceae</w:t>
            </w:r>
          </w:p>
        </w:tc>
        <w:tc>
          <w:tcPr>
            <w:tcW w:w="1260" w:type="dxa"/>
          </w:tcPr>
          <w:p w14:paraId="7E714CE3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Celtis</w:t>
            </w:r>
          </w:p>
        </w:tc>
        <w:tc>
          <w:tcPr>
            <w:tcW w:w="2160" w:type="dxa"/>
            <w:noWrap/>
            <w:hideMark/>
          </w:tcPr>
          <w:p w14:paraId="5B9FA80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6FD453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66, pl. 14, figs. 1, 2</w:t>
            </w:r>
          </w:p>
        </w:tc>
        <w:tc>
          <w:tcPr>
            <w:tcW w:w="1440" w:type="dxa"/>
            <w:hideMark/>
          </w:tcPr>
          <w:p w14:paraId="0D545B4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783F14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0C249A6F" w14:textId="77777777" w:rsidTr="0073089E">
        <w:trPr>
          <w:trHeight w:val="510"/>
        </w:trPr>
        <w:tc>
          <w:tcPr>
            <w:tcW w:w="2155" w:type="dxa"/>
            <w:hideMark/>
          </w:tcPr>
          <w:p w14:paraId="4721BBAA" w14:textId="03C7A36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Myrceugenia tertiaria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4293AB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6CBEE6D5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2AA5D8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CD40B3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119, pl. 44, figs. 7-9</w:t>
            </w:r>
          </w:p>
        </w:tc>
        <w:tc>
          <w:tcPr>
            <w:tcW w:w="1440" w:type="dxa"/>
            <w:hideMark/>
          </w:tcPr>
          <w:p w14:paraId="3DC030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119217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165538FC" w14:textId="77777777" w:rsidTr="0073089E">
        <w:trPr>
          <w:trHeight w:val="1020"/>
        </w:trPr>
        <w:tc>
          <w:tcPr>
            <w:tcW w:w="2155" w:type="dxa"/>
            <w:hideMark/>
          </w:tcPr>
          <w:p w14:paraId="73455882" w14:textId="15FFA1AE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Myrcia chubutensis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4661584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1F85838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01387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8496D3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Myrcia chubutensis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225, pl. 2, fig. 6, 1925.</w:t>
            </w:r>
          </w:p>
        </w:tc>
        <w:tc>
          <w:tcPr>
            <w:tcW w:w="1440" w:type="dxa"/>
            <w:hideMark/>
          </w:tcPr>
          <w:p w14:paraId="63F0922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GZ084</w:t>
            </w:r>
          </w:p>
        </w:tc>
        <w:tc>
          <w:tcPr>
            <w:tcW w:w="1080" w:type="dxa"/>
            <w:noWrap/>
            <w:hideMark/>
          </w:tcPr>
          <w:p w14:paraId="1F22D51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2, 3</w:t>
            </w:r>
          </w:p>
        </w:tc>
      </w:tr>
      <w:tr w:rsidR="00565285" w:rsidRPr="00565285" w14:paraId="6CC589E4" w14:textId="77777777" w:rsidTr="000456ED">
        <w:trPr>
          <w:trHeight w:val="845"/>
        </w:trPr>
        <w:tc>
          <w:tcPr>
            <w:tcW w:w="2155" w:type="dxa"/>
            <w:hideMark/>
          </w:tcPr>
          <w:p w14:paraId="5E77D16B" w14:textId="06F2F04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Myrcia deltoidea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35A9E6B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5204C31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BBCFD3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67124C5" w14:textId="27CDC83A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Myrcia deltoidea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679, pl. 5, fig. 10, 1891.</w:t>
            </w:r>
          </w:p>
        </w:tc>
        <w:tc>
          <w:tcPr>
            <w:tcW w:w="1440" w:type="dxa"/>
            <w:hideMark/>
          </w:tcPr>
          <w:p w14:paraId="6D9CA06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GZ092</w:t>
            </w:r>
          </w:p>
        </w:tc>
        <w:tc>
          <w:tcPr>
            <w:tcW w:w="1080" w:type="dxa"/>
            <w:noWrap/>
            <w:hideMark/>
          </w:tcPr>
          <w:p w14:paraId="2CC3C0B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636AD71" w14:textId="77777777" w:rsidTr="0073089E">
        <w:trPr>
          <w:trHeight w:val="510"/>
        </w:trPr>
        <w:tc>
          <w:tcPr>
            <w:tcW w:w="2155" w:type="dxa"/>
            <w:hideMark/>
          </w:tcPr>
          <w:p w14:paraId="7147E65D" w14:textId="7501BE3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Myrcia deltoidea, forma inequilateralis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E5D65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10084F1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9CE755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077E0C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118, pl. 44, fig. 2</w:t>
            </w:r>
          </w:p>
        </w:tc>
        <w:tc>
          <w:tcPr>
            <w:tcW w:w="1440" w:type="dxa"/>
            <w:hideMark/>
          </w:tcPr>
          <w:p w14:paraId="41F7BE5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584CD28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34801FDD" w14:textId="77777777" w:rsidTr="0073089E">
        <w:trPr>
          <w:trHeight w:val="510"/>
        </w:trPr>
        <w:tc>
          <w:tcPr>
            <w:tcW w:w="2155" w:type="dxa"/>
            <w:hideMark/>
          </w:tcPr>
          <w:p w14:paraId="4AA87455" w14:textId="79F874A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Myrcia deltoidea, forma ovata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B83C82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49A17F5E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3A009C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DA3B57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118, pl. 44, fig. 1</w:t>
            </w:r>
          </w:p>
        </w:tc>
        <w:tc>
          <w:tcPr>
            <w:tcW w:w="1440" w:type="dxa"/>
            <w:hideMark/>
          </w:tcPr>
          <w:p w14:paraId="4C765DF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080" w:type="dxa"/>
            <w:noWrap/>
            <w:hideMark/>
          </w:tcPr>
          <w:p w14:paraId="73FFB99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48B43AB8" w14:textId="77777777" w:rsidTr="0073089E">
        <w:trPr>
          <w:trHeight w:val="510"/>
        </w:trPr>
        <w:tc>
          <w:tcPr>
            <w:tcW w:w="2155" w:type="dxa"/>
            <w:hideMark/>
          </w:tcPr>
          <w:p w14:paraId="32532FBC" w14:textId="60EBD5D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Myrcia obovata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C5B1FF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0EE5B99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E0EC46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79193B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119, pl. 44, figs. 3, 4</w:t>
            </w:r>
          </w:p>
        </w:tc>
        <w:tc>
          <w:tcPr>
            <w:tcW w:w="1440" w:type="dxa"/>
            <w:hideMark/>
          </w:tcPr>
          <w:p w14:paraId="66DD77D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GZ119</w:t>
            </w:r>
          </w:p>
        </w:tc>
        <w:tc>
          <w:tcPr>
            <w:tcW w:w="1080" w:type="dxa"/>
            <w:noWrap/>
            <w:hideMark/>
          </w:tcPr>
          <w:p w14:paraId="594BB6E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1CA68F6" w14:textId="77777777" w:rsidTr="0073089E">
        <w:trPr>
          <w:trHeight w:val="1275"/>
        </w:trPr>
        <w:tc>
          <w:tcPr>
            <w:tcW w:w="2155" w:type="dxa"/>
            <w:hideMark/>
          </w:tcPr>
          <w:p w14:paraId="453D8248" w14:textId="3547CE6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Myrcia reticulato-venosa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63BBCB0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3669120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7E576B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9098648" w14:textId="07492262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Myrcia reticulato-venosa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680, pl. 8, fig. 1, 1891.</w:t>
            </w:r>
          </w:p>
        </w:tc>
        <w:tc>
          <w:tcPr>
            <w:tcW w:w="1440" w:type="dxa"/>
            <w:hideMark/>
          </w:tcPr>
          <w:p w14:paraId="3D714C9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GZ084 (part)</w:t>
            </w:r>
          </w:p>
        </w:tc>
        <w:tc>
          <w:tcPr>
            <w:tcW w:w="1080" w:type="dxa"/>
            <w:noWrap/>
            <w:hideMark/>
          </w:tcPr>
          <w:p w14:paraId="3E947E9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12E9F0FD" w14:textId="77777777" w:rsidTr="0073089E">
        <w:trPr>
          <w:trHeight w:val="1020"/>
        </w:trPr>
        <w:tc>
          <w:tcPr>
            <w:tcW w:w="2155" w:type="dxa"/>
            <w:hideMark/>
          </w:tcPr>
          <w:p w14:paraId="2D297EFC" w14:textId="3058618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Myrica mira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2BF9465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Myricaceae</w:t>
            </w:r>
          </w:p>
        </w:tc>
        <w:tc>
          <w:tcPr>
            <w:tcW w:w="1260" w:type="dxa"/>
          </w:tcPr>
          <w:p w14:paraId="150B50D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E282F0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6A0F5DD" w14:textId="632B8323" w:rsidR="00565285" w:rsidRPr="00565285" w:rsidRDefault="00CB5C3C" w:rsidP="00565285">
            <w:pPr>
              <w:rPr>
                <w:color w:val="000000"/>
                <w:sz w:val="18"/>
                <w:szCs w:val="18"/>
              </w:rPr>
            </w:pPr>
            <w:r w:rsidRPr="00CB5C3C">
              <w:rPr>
                <w:i/>
                <w:iCs/>
                <w:color w:val="000000"/>
                <w:sz w:val="18"/>
                <w:szCs w:val="18"/>
              </w:rPr>
              <w:t>Myrica mira</w:t>
            </w:r>
            <w:r w:rsidR="00565285" w:rsidRPr="00565285">
              <w:rPr>
                <w:color w:val="000000"/>
                <w:sz w:val="18"/>
                <w:szCs w:val="18"/>
              </w:rPr>
              <w:t xml:space="preserve"> Berry, Johns Hopkins Univ., Studies in Geology. no. 6, p. 198, pl. 9, fig. 17, 1925.</w:t>
            </w:r>
          </w:p>
        </w:tc>
        <w:tc>
          <w:tcPr>
            <w:tcW w:w="1440" w:type="dxa"/>
            <w:hideMark/>
          </w:tcPr>
          <w:p w14:paraId="3804DC5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GZ080 (part), GZ081 (part)</w:t>
            </w:r>
          </w:p>
        </w:tc>
        <w:tc>
          <w:tcPr>
            <w:tcW w:w="1080" w:type="dxa"/>
            <w:noWrap/>
            <w:hideMark/>
          </w:tcPr>
          <w:p w14:paraId="2D8643F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2, 3, 4</w:t>
            </w:r>
          </w:p>
        </w:tc>
      </w:tr>
      <w:tr w:rsidR="00565285" w:rsidRPr="00565285" w14:paraId="0D21569B" w14:textId="77777777" w:rsidTr="0073089E">
        <w:trPr>
          <w:trHeight w:val="510"/>
        </w:trPr>
        <w:tc>
          <w:tcPr>
            <w:tcW w:w="2155" w:type="dxa"/>
            <w:hideMark/>
          </w:tcPr>
          <w:p w14:paraId="33CECB5D" w14:textId="6B4AB9F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Myristica? fossilis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1F5C842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 xml:space="preserve">Myristicaceae </w:t>
            </w:r>
          </w:p>
        </w:tc>
        <w:tc>
          <w:tcPr>
            <w:tcW w:w="1260" w:type="dxa"/>
          </w:tcPr>
          <w:p w14:paraId="3B45BB8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D39210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3B61A90" w14:textId="1AF24627" w:rsidR="00565285" w:rsidRPr="00565285" w:rsidRDefault="000456ED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Myr</w:t>
            </w:r>
            <w:r>
              <w:rPr>
                <w:i/>
                <w:color w:val="000000"/>
                <w:sz w:val="18"/>
                <w:szCs w:val="18"/>
              </w:rPr>
              <w:t xml:space="preserve">istica fossilis </w:t>
            </w:r>
            <w:r w:rsidRPr="00565285">
              <w:rPr>
                <w:color w:val="000000"/>
                <w:sz w:val="18"/>
                <w:szCs w:val="18"/>
              </w:rPr>
              <w:t xml:space="preserve">Engelhardt, Senckenb. </w:t>
            </w:r>
            <w:r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</w:t>
            </w:r>
            <w:r>
              <w:rPr>
                <w:color w:val="000000"/>
                <w:sz w:val="18"/>
                <w:szCs w:val="18"/>
              </w:rPr>
              <w:t>63</w:t>
            </w:r>
            <w:r w:rsidRPr="00565285">
              <w:rPr>
                <w:color w:val="000000"/>
                <w:sz w:val="18"/>
                <w:szCs w:val="18"/>
              </w:rPr>
              <w:t xml:space="preserve">, pl. </w:t>
            </w:r>
            <w:r>
              <w:rPr>
                <w:color w:val="000000"/>
                <w:sz w:val="18"/>
                <w:szCs w:val="18"/>
              </w:rPr>
              <w:t>6</w:t>
            </w:r>
            <w:r w:rsidRPr="00565285">
              <w:rPr>
                <w:color w:val="000000"/>
                <w:sz w:val="18"/>
                <w:szCs w:val="18"/>
              </w:rPr>
              <w:t xml:space="preserve">, fig. </w:t>
            </w:r>
            <w:r>
              <w:rPr>
                <w:color w:val="000000"/>
                <w:sz w:val="18"/>
                <w:szCs w:val="18"/>
              </w:rPr>
              <w:t>9</w:t>
            </w:r>
            <w:r w:rsidRPr="00565285">
              <w:rPr>
                <w:color w:val="000000"/>
                <w:sz w:val="18"/>
                <w:szCs w:val="18"/>
              </w:rPr>
              <w:t>, 1891.</w:t>
            </w:r>
          </w:p>
        </w:tc>
        <w:tc>
          <w:tcPr>
            <w:tcW w:w="1440" w:type="dxa"/>
            <w:hideMark/>
          </w:tcPr>
          <w:p w14:paraId="4C25BF2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5F2442B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7249556" w14:textId="77777777" w:rsidTr="0073089E">
        <w:trPr>
          <w:trHeight w:val="1020"/>
        </w:trPr>
        <w:tc>
          <w:tcPr>
            <w:tcW w:w="2155" w:type="dxa"/>
            <w:hideMark/>
          </w:tcPr>
          <w:p w14:paraId="53043B25" w14:textId="6CF5C66C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Nectandra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645DD52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7EC81E4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E3E581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8C6638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Nectandra patagonica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224, pl. 8, fig. 1, 1925.</w:t>
            </w:r>
          </w:p>
        </w:tc>
        <w:tc>
          <w:tcPr>
            <w:tcW w:w="1440" w:type="dxa"/>
            <w:hideMark/>
          </w:tcPr>
          <w:p w14:paraId="0DE48DC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41FE86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66132B99" w14:textId="77777777" w:rsidTr="0073089E">
        <w:trPr>
          <w:trHeight w:val="1020"/>
        </w:trPr>
        <w:tc>
          <w:tcPr>
            <w:tcW w:w="2155" w:type="dxa"/>
            <w:hideMark/>
          </w:tcPr>
          <w:p w14:paraId="4181C1C2" w14:textId="0E76E3A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Nectandra prolifica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9F30E3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6C7411B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BD78D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7570F8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111, pl. 42, figs. 1-7</w:t>
            </w:r>
          </w:p>
        </w:tc>
        <w:tc>
          <w:tcPr>
            <w:tcW w:w="1440" w:type="dxa"/>
            <w:hideMark/>
          </w:tcPr>
          <w:p w14:paraId="41FAEF8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GZ096 (part), GZ097 (part), GZ098 (part) GZ099 (part)</w:t>
            </w:r>
          </w:p>
        </w:tc>
        <w:tc>
          <w:tcPr>
            <w:tcW w:w="1080" w:type="dxa"/>
            <w:noWrap/>
            <w:hideMark/>
          </w:tcPr>
          <w:p w14:paraId="52C4E1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1C3976CA" w14:textId="77777777" w:rsidTr="0073089E">
        <w:trPr>
          <w:trHeight w:val="255"/>
        </w:trPr>
        <w:tc>
          <w:tcPr>
            <w:tcW w:w="2155" w:type="dxa"/>
            <w:hideMark/>
          </w:tcPr>
          <w:p w14:paraId="087C86CB" w14:textId="0207E12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Notaphoebe neogaea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C4BD70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7485646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C6AF34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E04D04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114, pl. 41, fig. 3</w:t>
            </w:r>
          </w:p>
        </w:tc>
        <w:tc>
          <w:tcPr>
            <w:tcW w:w="1440" w:type="dxa"/>
            <w:hideMark/>
          </w:tcPr>
          <w:p w14:paraId="49B6FE9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GZ150</w:t>
            </w:r>
          </w:p>
        </w:tc>
        <w:tc>
          <w:tcPr>
            <w:tcW w:w="1080" w:type="dxa"/>
            <w:noWrap/>
            <w:hideMark/>
          </w:tcPr>
          <w:p w14:paraId="0C510BA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47E0365E" w14:textId="77777777" w:rsidTr="0073089E">
        <w:trPr>
          <w:trHeight w:val="510"/>
        </w:trPr>
        <w:tc>
          <w:tcPr>
            <w:tcW w:w="2155" w:type="dxa"/>
            <w:hideMark/>
          </w:tcPr>
          <w:p w14:paraId="638EEACA" w14:textId="03543FBD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Notaphoebe ovatifolia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CD2253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24E9B28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472A3E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D06E45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114, pl. 41, figs. 4, 5</w:t>
            </w:r>
          </w:p>
        </w:tc>
        <w:tc>
          <w:tcPr>
            <w:tcW w:w="1440" w:type="dxa"/>
            <w:hideMark/>
          </w:tcPr>
          <w:p w14:paraId="7C725DA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4A80BD0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0B9D7C26" w14:textId="77777777" w:rsidTr="0073089E">
        <w:trPr>
          <w:trHeight w:val="255"/>
        </w:trPr>
        <w:tc>
          <w:tcPr>
            <w:tcW w:w="2155" w:type="dxa"/>
            <w:hideMark/>
          </w:tcPr>
          <w:p w14:paraId="7F928DE9" w14:textId="521DECD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Nyctaginites ellipticus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45B14B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Nyctaginaceae</w:t>
            </w:r>
          </w:p>
        </w:tc>
        <w:tc>
          <w:tcPr>
            <w:tcW w:w="1260" w:type="dxa"/>
          </w:tcPr>
          <w:p w14:paraId="253667B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335393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BE097C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72, pl. 17, figs. 1, 2</w:t>
            </w:r>
          </w:p>
        </w:tc>
        <w:tc>
          <w:tcPr>
            <w:tcW w:w="1440" w:type="dxa"/>
            <w:hideMark/>
          </w:tcPr>
          <w:p w14:paraId="122B418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207D8D2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58E368F7" w14:textId="77777777" w:rsidTr="0073089E">
        <w:trPr>
          <w:trHeight w:val="255"/>
        </w:trPr>
        <w:tc>
          <w:tcPr>
            <w:tcW w:w="2155" w:type="dxa"/>
            <w:hideMark/>
          </w:tcPr>
          <w:p w14:paraId="33B062E5" w14:textId="611415F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Omphalea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0CEC1A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Euphorbiaceae</w:t>
            </w:r>
          </w:p>
        </w:tc>
        <w:tc>
          <w:tcPr>
            <w:tcW w:w="1260" w:type="dxa"/>
          </w:tcPr>
          <w:p w14:paraId="66E83B65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63B8B1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5533BA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85, pl. 25, fig. 1</w:t>
            </w:r>
          </w:p>
        </w:tc>
        <w:tc>
          <w:tcPr>
            <w:tcW w:w="1440" w:type="dxa"/>
            <w:hideMark/>
          </w:tcPr>
          <w:p w14:paraId="452386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GZ136</w:t>
            </w:r>
          </w:p>
        </w:tc>
        <w:tc>
          <w:tcPr>
            <w:tcW w:w="1080" w:type="dxa"/>
            <w:noWrap/>
            <w:hideMark/>
          </w:tcPr>
          <w:p w14:paraId="7EF35A7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3CB4319F" w14:textId="77777777" w:rsidTr="0073089E">
        <w:trPr>
          <w:trHeight w:val="510"/>
        </w:trPr>
        <w:tc>
          <w:tcPr>
            <w:tcW w:w="2155" w:type="dxa"/>
            <w:hideMark/>
          </w:tcPr>
          <w:p w14:paraId="273EB9CD" w14:textId="5A9C344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Oreodaphne preacutifolia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C6AC0C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167304FD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Ocotea</w:t>
            </w:r>
          </w:p>
        </w:tc>
        <w:tc>
          <w:tcPr>
            <w:tcW w:w="2160" w:type="dxa"/>
            <w:noWrap/>
            <w:hideMark/>
          </w:tcPr>
          <w:p w14:paraId="55931E33" w14:textId="7777777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7FA5E8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112, pl. 40, fig. 3</w:t>
            </w:r>
          </w:p>
        </w:tc>
        <w:tc>
          <w:tcPr>
            <w:tcW w:w="1440" w:type="dxa"/>
            <w:hideMark/>
          </w:tcPr>
          <w:p w14:paraId="2B0905E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GZ096</w:t>
            </w:r>
          </w:p>
        </w:tc>
        <w:tc>
          <w:tcPr>
            <w:tcW w:w="1080" w:type="dxa"/>
            <w:noWrap/>
            <w:hideMark/>
          </w:tcPr>
          <w:p w14:paraId="14347D3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0E4AC899" w14:textId="77777777" w:rsidTr="0073089E">
        <w:trPr>
          <w:trHeight w:val="510"/>
        </w:trPr>
        <w:tc>
          <w:tcPr>
            <w:tcW w:w="2155" w:type="dxa"/>
            <w:hideMark/>
          </w:tcPr>
          <w:p w14:paraId="67E072A8" w14:textId="358E1F1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Oreopanax guinazui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89B855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Araliaceae</w:t>
            </w:r>
          </w:p>
        </w:tc>
        <w:tc>
          <w:tcPr>
            <w:tcW w:w="1260" w:type="dxa"/>
          </w:tcPr>
          <w:p w14:paraId="7156A96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4ACBB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1932F7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120, pl. 45, figs. 1-3</w:t>
            </w:r>
          </w:p>
        </w:tc>
        <w:tc>
          <w:tcPr>
            <w:tcW w:w="1440" w:type="dxa"/>
            <w:hideMark/>
          </w:tcPr>
          <w:p w14:paraId="5690993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GZ020 (part), GZ021 (part)</w:t>
            </w:r>
          </w:p>
        </w:tc>
        <w:tc>
          <w:tcPr>
            <w:tcW w:w="1080" w:type="dxa"/>
            <w:noWrap/>
            <w:hideMark/>
          </w:tcPr>
          <w:p w14:paraId="045364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6A997DDF" w14:textId="77777777" w:rsidTr="0073089E">
        <w:trPr>
          <w:trHeight w:val="1275"/>
        </w:trPr>
        <w:tc>
          <w:tcPr>
            <w:tcW w:w="2155" w:type="dxa"/>
            <w:hideMark/>
          </w:tcPr>
          <w:p w14:paraId="65FE5771" w14:textId="284BC85E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Ouratea firmifolia </w:t>
            </w:r>
            <w:r w:rsidRPr="00565285">
              <w:rPr>
                <w:color w:val="000000"/>
                <w:sz w:val="18"/>
                <w:szCs w:val="18"/>
              </w:rPr>
              <w:t>(Engelhardt) 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96D7D4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Ochnaceae</w:t>
            </w:r>
          </w:p>
        </w:tc>
        <w:tc>
          <w:tcPr>
            <w:tcW w:w="1260" w:type="dxa"/>
          </w:tcPr>
          <w:p w14:paraId="286C67A9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1D187D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E5483CB" w14:textId="74987C03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Gomphia firmifolia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p, 675, pl. 11, fig. 6, 1891.</w:t>
            </w:r>
          </w:p>
        </w:tc>
        <w:tc>
          <w:tcPr>
            <w:tcW w:w="1440" w:type="dxa"/>
            <w:hideMark/>
          </w:tcPr>
          <w:p w14:paraId="4B50C9E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GZ076</w:t>
            </w:r>
          </w:p>
        </w:tc>
        <w:tc>
          <w:tcPr>
            <w:tcW w:w="1080" w:type="dxa"/>
            <w:noWrap/>
            <w:hideMark/>
          </w:tcPr>
          <w:p w14:paraId="755F785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44E93D5" w14:textId="77777777" w:rsidTr="0073089E">
        <w:trPr>
          <w:trHeight w:val="510"/>
        </w:trPr>
        <w:tc>
          <w:tcPr>
            <w:tcW w:w="2155" w:type="dxa"/>
            <w:hideMark/>
          </w:tcPr>
          <w:p w14:paraId="1D7EB80B" w14:textId="4C0BBED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Paullinia prerufescens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167444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11B3402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4B18C7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A655DD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91, pl. 25, figs. 10, 11</w:t>
            </w:r>
          </w:p>
        </w:tc>
        <w:tc>
          <w:tcPr>
            <w:tcW w:w="1440" w:type="dxa"/>
            <w:hideMark/>
          </w:tcPr>
          <w:p w14:paraId="2DCE8B1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GZ064</w:t>
            </w:r>
          </w:p>
        </w:tc>
        <w:tc>
          <w:tcPr>
            <w:tcW w:w="1080" w:type="dxa"/>
            <w:noWrap/>
            <w:hideMark/>
          </w:tcPr>
          <w:p w14:paraId="67BB378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0B243389" w14:textId="77777777" w:rsidTr="0073089E">
        <w:trPr>
          <w:trHeight w:val="510"/>
        </w:trPr>
        <w:tc>
          <w:tcPr>
            <w:tcW w:w="2155" w:type="dxa"/>
            <w:hideMark/>
          </w:tcPr>
          <w:p w14:paraId="258A1F08" w14:textId="79A4EA9C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Paullinia rubiginosifolia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ED548C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1755D01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21CB50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258DF7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92, pl. 28, fig. 1</w:t>
            </w:r>
          </w:p>
        </w:tc>
        <w:tc>
          <w:tcPr>
            <w:tcW w:w="1440" w:type="dxa"/>
            <w:hideMark/>
          </w:tcPr>
          <w:p w14:paraId="1682055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512BE8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3048769" w14:textId="77777777" w:rsidTr="0073089E">
        <w:trPr>
          <w:trHeight w:val="1275"/>
        </w:trPr>
        <w:tc>
          <w:tcPr>
            <w:tcW w:w="2155" w:type="dxa"/>
            <w:hideMark/>
          </w:tcPr>
          <w:p w14:paraId="06D9D73B" w14:textId="135F59F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Phoebe elliptica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6E22985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403B64B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193F7A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491AC52" w14:textId="0EF3AD36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Phoebe elliptica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651, pl. 4, fig. 5, 1891.</w:t>
            </w:r>
          </w:p>
        </w:tc>
        <w:tc>
          <w:tcPr>
            <w:tcW w:w="1440" w:type="dxa"/>
            <w:hideMark/>
          </w:tcPr>
          <w:p w14:paraId="438CA50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GZ150</w:t>
            </w:r>
          </w:p>
        </w:tc>
        <w:tc>
          <w:tcPr>
            <w:tcW w:w="1080" w:type="dxa"/>
            <w:noWrap/>
            <w:hideMark/>
          </w:tcPr>
          <w:p w14:paraId="05A3ABD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71E27F2F" w14:textId="77777777" w:rsidTr="0073089E">
        <w:trPr>
          <w:trHeight w:val="1275"/>
        </w:trPr>
        <w:tc>
          <w:tcPr>
            <w:tcW w:w="2155" w:type="dxa"/>
            <w:hideMark/>
          </w:tcPr>
          <w:p w14:paraId="0FCBB059" w14:textId="492410A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Phoebe lanceolata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1438FAB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Lauraceae</w:t>
            </w:r>
          </w:p>
        </w:tc>
        <w:tc>
          <w:tcPr>
            <w:tcW w:w="1260" w:type="dxa"/>
          </w:tcPr>
          <w:p w14:paraId="68F6CA5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EBC7A1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FA49713" w14:textId="3CCF3548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Phoebe lanceolata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650, pl. 4, fig. 10, 1891.</w:t>
            </w:r>
          </w:p>
        </w:tc>
        <w:tc>
          <w:tcPr>
            <w:tcW w:w="1440" w:type="dxa"/>
            <w:hideMark/>
          </w:tcPr>
          <w:p w14:paraId="6844A21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GZ152</w:t>
            </w:r>
          </w:p>
        </w:tc>
        <w:tc>
          <w:tcPr>
            <w:tcW w:w="1080" w:type="dxa"/>
            <w:noWrap/>
            <w:hideMark/>
          </w:tcPr>
          <w:p w14:paraId="2C0C609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739BE610" w14:textId="77777777" w:rsidTr="0073089E">
        <w:trPr>
          <w:trHeight w:val="255"/>
        </w:trPr>
        <w:tc>
          <w:tcPr>
            <w:tcW w:w="2155" w:type="dxa"/>
            <w:hideMark/>
          </w:tcPr>
          <w:p w14:paraId="1936115B" w14:textId="0C16FE8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Phyllites sp.</w:t>
            </w:r>
            <w:r w:rsidR="000456ED">
              <w:rPr>
                <w:color w:val="000000"/>
                <w:sz w:val="18"/>
                <w:szCs w:val="18"/>
              </w:rPr>
              <w:t xml:space="preserve"> Berry, 1938</w:t>
            </w:r>
          </w:p>
        </w:tc>
        <w:tc>
          <w:tcPr>
            <w:tcW w:w="1440" w:type="dxa"/>
            <w:noWrap/>
            <w:hideMark/>
          </w:tcPr>
          <w:p w14:paraId="4A449D7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Uncertain</w:t>
            </w:r>
          </w:p>
        </w:tc>
        <w:tc>
          <w:tcPr>
            <w:tcW w:w="1260" w:type="dxa"/>
          </w:tcPr>
          <w:p w14:paraId="455983B2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61E169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B563B7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134, pl. 34, fig. 5</w:t>
            </w:r>
          </w:p>
        </w:tc>
        <w:tc>
          <w:tcPr>
            <w:tcW w:w="1440" w:type="dxa"/>
            <w:hideMark/>
          </w:tcPr>
          <w:p w14:paraId="5632E63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79B6C47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5E9617E2" w14:textId="77777777" w:rsidTr="0073089E">
        <w:trPr>
          <w:trHeight w:val="510"/>
        </w:trPr>
        <w:tc>
          <w:tcPr>
            <w:tcW w:w="2155" w:type="dxa"/>
            <w:hideMark/>
          </w:tcPr>
          <w:p w14:paraId="3ED5F61D" w14:textId="692EA31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Plumeria articulatifolia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14F8B9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Apocynaceae</w:t>
            </w:r>
          </w:p>
        </w:tc>
        <w:tc>
          <w:tcPr>
            <w:tcW w:w="1260" w:type="dxa"/>
          </w:tcPr>
          <w:p w14:paraId="53AA8CD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0E94F3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192008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126, pl. 50, fig. 4</w:t>
            </w:r>
          </w:p>
        </w:tc>
        <w:tc>
          <w:tcPr>
            <w:tcW w:w="1440" w:type="dxa"/>
            <w:hideMark/>
          </w:tcPr>
          <w:p w14:paraId="7929F57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GZ091</w:t>
            </w:r>
          </w:p>
        </w:tc>
        <w:tc>
          <w:tcPr>
            <w:tcW w:w="1080" w:type="dxa"/>
            <w:noWrap/>
            <w:hideMark/>
          </w:tcPr>
          <w:p w14:paraId="59BA63D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36EDC9C6" w14:textId="77777777" w:rsidTr="0073089E">
        <w:trPr>
          <w:trHeight w:val="255"/>
        </w:trPr>
        <w:tc>
          <w:tcPr>
            <w:tcW w:w="2155" w:type="dxa"/>
            <w:hideMark/>
          </w:tcPr>
          <w:p w14:paraId="3F1F29F2" w14:textId="00F6BBDB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Poacites chloriformis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 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998F18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Poaceae</w:t>
            </w:r>
          </w:p>
        </w:tc>
        <w:tc>
          <w:tcPr>
            <w:tcW w:w="1260" w:type="dxa"/>
          </w:tcPr>
          <w:p w14:paraId="6B76558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5BC108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AD402D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63, pl. 56, fig. 1</w:t>
            </w:r>
          </w:p>
        </w:tc>
        <w:tc>
          <w:tcPr>
            <w:tcW w:w="1440" w:type="dxa"/>
            <w:hideMark/>
          </w:tcPr>
          <w:p w14:paraId="027C964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09D8B1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B148135" w14:textId="77777777" w:rsidTr="0073089E">
        <w:trPr>
          <w:trHeight w:val="510"/>
        </w:trPr>
        <w:tc>
          <w:tcPr>
            <w:tcW w:w="2155" w:type="dxa"/>
            <w:hideMark/>
          </w:tcPr>
          <w:p w14:paraId="5B62884A" w14:textId="57E1575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Podocarpus andiniformis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E13640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Podocarpaceae</w:t>
            </w:r>
          </w:p>
        </w:tc>
        <w:tc>
          <w:tcPr>
            <w:tcW w:w="1260" w:type="dxa"/>
          </w:tcPr>
          <w:p w14:paraId="78F18F59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61540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85FADC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62, pl. 13, fig. 4</w:t>
            </w:r>
          </w:p>
        </w:tc>
        <w:tc>
          <w:tcPr>
            <w:tcW w:w="1440" w:type="dxa"/>
            <w:hideMark/>
          </w:tcPr>
          <w:p w14:paraId="699A7F3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GZ012</w:t>
            </w:r>
          </w:p>
        </w:tc>
        <w:tc>
          <w:tcPr>
            <w:tcW w:w="1080" w:type="dxa"/>
            <w:noWrap/>
            <w:hideMark/>
          </w:tcPr>
          <w:p w14:paraId="670F253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ABAB44D" w14:textId="77777777" w:rsidTr="0073089E">
        <w:trPr>
          <w:trHeight w:val="1275"/>
        </w:trPr>
        <w:tc>
          <w:tcPr>
            <w:tcW w:w="2155" w:type="dxa"/>
            <w:hideMark/>
          </w:tcPr>
          <w:p w14:paraId="6CADA53E" w14:textId="7ADFED3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Podocarpus engelhardti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CA9374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Podocarpaceae</w:t>
            </w:r>
          </w:p>
        </w:tc>
        <w:tc>
          <w:tcPr>
            <w:tcW w:w="1260" w:type="dxa"/>
          </w:tcPr>
          <w:p w14:paraId="62BB87D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F585C5D" w14:textId="093B5D75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iCs/>
                <w:sz w:val="18"/>
                <w:szCs w:val="18"/>
              </w:rPr>
              <w:t xml:space="preserve">Dacrycarpus engelhardti </w:t>
            </w:r>
            <w:r w:rsidRPr="00565285">
              <w:rPr>
                <w:sz w:val="18"/>
                <w:szCs w:val="18"/>
              </w:rPr>
              <w:t>(E. W. Berry) Andruchow-Colombo et Wilf</w:t>
            </w:r>
            <w:r w:rsidR="000456ED">
              <w:rPr>
                <w:sz w:val="18"/>
                <w:szCs w:val="18"/>
              </w:rPr>
              <w:t>, 2023</w:t>
            </w:r>
          </w:p>
        </w:tc>
        <w:tc>
          <w:tcPr>
            <w:tcW w:w="3510" w:type="dxa"/>
            <w:hideMark/>
          </w:tcPr>
          <w:p w14:paraId="0BDC3A4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63, pl. 13, figs. 1-3</w:t>
            </w:r>
          </w:p>
        </w:tc>
        <w:tc>
          <w:tcPr>
            <w:tcW w:w="1440" w:type="dxa"/>
            <w:hideMark/>
          </w:tcPr>
          <w:p w14:paraId="1AB444C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GZ007 (part), GZ011 (part)</w:t>
            </w:r>
          </w:p>
        </w:tc>
        <w:tc>
          <w:tcPr>
            <w:tcW w:w="1080" w:type="dxa"/>
            <w:noWrap/>
            <w:hideMark/>
          </w:tcPr>
          <w:p w14:paraId="10BF6CB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3, 4</w:t>
            </w:r>
          </w:p>
        </w:tc>
      </w:tr>
      <w:tr w:rsidR="00565285" w:rsidRPr="00565285" w14:paraId="5871458D" w14:textId="77777777" w:rsidTr="0073089E">
        <w:trPr>
          <w:trHeight w:val="510"/>
        </w:trPr>
        <w:tc>
          <w:tcPr>
            <w:tcW w:w="2155" w:type="dxa"/>
            <w:hideMark/>
          </w:tcPr>
          <w:p w14:paraId="07A39F34" w14:textId="7B9B77D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Polioexolobus prenuntius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B1F4E5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Asclepiadaceae</w:t>
            </w:r>
          </w:p>
        </w:tc>
        <w:tc>
          <w:tcPr>
            <w:tcW w:w="1260" w:type="dxa"/>
          </w:tcPr>
          <w:p w14:paraId="6B0CCE72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6558D4C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BE725A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128, pl. 51, figs. 1-4</w:t>
            </w:r>
          </w:p>
        </w:tc>
        <w:tc>
          <w:tcPr>
            <w:tcW w:w="1440" w:type="dxa"/>
            <w:hideMark/>
          </w:tcPr>
          <w:p w14:paraId="0D9CC90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GZ032 (part). GZ158 (part)</w:t>
            </w:r>
          </w:p>
        </w:tc>
        <w:tc>
          <w:tcPr>
            <w:tcW w:w="1080" w:type="dxa"/>
            <w:noWrap/>
            <w:hideMark/>
          </w:tcPr>
          <w:p w14:paraId="52D88B9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1, 4</w:t>
            </w:r>
          </w:p>
        </w:tc>
      </w:tr>
      <w:tr w:rsidR="00565285" w:rsidRPr="00565285" w14:paraId="63406BB1" w14:textId="77777777" w:rsidTr="0073089E">
        <w:trPr>
          <w:trHeight w:val="255"/>
        </w:trPr>
        <w:tc>
          <w:tcPr>
            <w:tcW w:w="2155" w:type="dxa"/>
            <w:hideMark/>
          </w:tcPr>
          <w:p w14:paraId="0C86168E" w14:textId="1650994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Polylepis prenuntia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0F1C016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Rosaceae</w:t>
            </w:r>
          </w:p>
        </w:tc>
        <w:tc>
          <w:tcPr>
            <w:tcW w:w="1260" w:type="dxa"/>
          </w:tcPr>
          <w:p w14:paraId="406DBE2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D23D44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2945F6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76, pl. 20, figs. 1, 2</w:t>
            </w:r>
          </w:p>
        </w:tc>
        <w:tc>
          <w:tcPr>
            <w:tcW w:w="1440" w:type="dxa"/>
            <w:hideMark/>
          </w:tcPr>
          <w:p w14:paraId="411D76B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22604B9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6FD3B3B8" w14:textId="77777777" w:rsidTr="0073089E">
        <w:trPr>
          <w:trHeight w:val="1020"/>
        </w:trPr>
        <w:tc>
          <w:tcPr>
            <w:tcW w:w="2155" w:type="dxa"/>
            <w:hideMark/>
          </w:tcPr>
          <w:p w14:paraId="397059F7" w14:textId="2D14A7C9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Pouterlabatia clarki </w:t>
            </w:r>
            <w:r w:rsidRPr="00565285">
              <w:rPr>
                <w:color w:val="000000"/>
                <w:sz w:val="18"/>
                <w:szCs w:val="18"/>
              </w:rPr>
              <w:t>(Berry) 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6382B7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Sapotaceae</w:t>
            </w:r>
          </w:p>
        </w:tc>
        <w:tc>
          <w:tcPr>
            <w:tcW w:w="1260" w:type="dxa"/>
          </w:tcPr>
          <w:p w14:paraId="53E7C8F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E16BFE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9CC853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Phyllites clarki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232, pl. 2, fig. 5, 1925.</w:t>
            </w:r>
          </w:p>
        </w:tc>
        <w:tc>
          <w:tcPr>
            <w:tcW w:w="1440" w:type="dxa"/>
            <w:hideMark/>
          </w:tcPr>
          <w:p w14:paraId="461E69E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7D209E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1, 2</w:t>
            </w:r>
          </w:p>
        </w:tc>
      </w:tr>
      <w:tr w:rsidR="00565285" w:rsidRPr="00565285" w14:paraId="50815062" w14:textId="77777777" w:rsidTr="0073089E">
        <w:trPr>
          <w:trHeight w:val="510"/>
        </w:trPr>
        <w:tc>
          <w:tcPr>
            <w:tcW w:w="2155" w:type="dxa"/>
            <w:hideMark/>
          </w:tcPr>
          <w:p w14:paraId="27A285E4" w14:textId="525806C4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Pouterlabatia lanceolata</w:t>
            </w:r>
            <w:r w:rsidR="000456ED" w:rsidRPr="00565285">
              <w:rPr>
                <w:color w:val="000000"/>
                <w:sz w:val="18"/>
                <w:szCs w:val="18"/>
              </w:rPr>
              <w:t xml:space="preserve"> 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0F752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Sapotaceae</w:t>
            </w:r>
          </w:p>
        </w:tc>
        <w:tc>
          <w:tcPr>
            <w:tcW w:w="1260" w:type="dxa"/>
          </w:tcPr>
          <w:p w14:paraId="4B36D773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1F42B1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F2538A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123, pl. 46, figs. 1, 2</w:t>
            </w:r>
          </w:p>
        </w:tc>
        <w:tc>
          <w:tcPr>
            <w:tcW w:w="1440" w:type="dxa"/>
            <w:hideMark/>
          </w:tcPr>
          <w:p w14:paraId="31FAC30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7C186FA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7F0F6172" w14:textId="77777777" w:rsidTr="0073089E">
        <w:trPr>
          <w:trHeight w:val="255"/>
        </w:trPr>
        <w:tc>
          <w:tcPr>
            <w:tcW w:w="2155" w:type="dxa"/>
            <w:hideMark/>
          </w:tcPr>
          <w:p w14:paraId="0BF5A848" w14:textId="5E991DC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Psidium araciforme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A457C1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Myrtaceae</w:t>
            </w:r>
          </w:p>
        </w:tc>
        <w:tc>
          <w:tcPr>
            <w:tcW w:w="1260" w:type="dxa"/>
          </w:tcPr>
          <w:p w14:paraId="06B759F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3028AF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3999E0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120, pl. 44, fig. 10</w:t>
            </w:r>
          </w:p>
        </w:tc>
        <w:tc>
          <w:tcPr>
            <w:tcW w:w="1440" w:type="dxa"/>
            <w:hideMark/>
          </w:tcPr>
          <w:p w14:paraId="474FBE1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GZ069</w:t>
            </w:r>
          </w:p>
        </w:tc>
        <w:tc>
          <w:tcPr>
            <w:tcW w:w="1080" w:type="dxa"/>
            <w:noWrap/>
            <w:hideMark/>
          </w:tcPr>
          <w:p w14:paraId="593C72D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E732685" w14:textId="77777777" w:rsidTr="0073089E">
        <w:trPr>
          <w:trHeight w:val="510"/>
        </w:trPr>
        <w:tc>
          <w:tcPr>
            <w:tcW w:w="2155" w:type="dxa"/>
            <w:hideMark/>
          </w:tcPr>
          <w:p w14:paraId="0C1A5877" w14:textId="72DE209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Remijia tenuiflorifolia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9C07F0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18D7344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2FD226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41D42A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132, pl. 54, figs. 1, 2</w:t>
            </w:r>
          </w:p>
        </w:tc>
        <w:tc>
          <w:tcPr>
            <w:tcW w:w="1440" w:type="dxa"/>
            <w:hideMark/>
          </w:tcPr>
          <w:p w14:paraId="4193B35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GZ113</w:t>
            </w:r>
          </w:p>
        </w:tc>
        <w:tc>
          <w:tcPr>
            <w:tcW w:w="1080" w:type="dxa"/>
            <w:noWrap/>
            <w:hideMark/>
          </w:tcPr>
          <w:p w14:paraId="5A5448A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7C5BAEF9" w14:textId="77777777" w:rsidTr="0073089E">
        <w:trPr>
          <w:trHeight w:val="510"/>
        </w:trPr>
        <w:tc>
          <w:tcPr>
            <w:tcW w:w="2155" w:type="dxa"/>
            <w:hideMark/>
          </w:tcPr>
          <w:p w14:paraId="5299BAF2" w14:textId="5D21EA8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Rondeletia longiflorifolia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EA5AED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6531D256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35F11D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313D6FA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132, pl. 54, figs. 7, 8</w:t>
            </w:r>
          </w:p>
        </w:tc>
        <w:tc>
          <w:tcPr>
            <w:tcW w:w="1440" w:type="dxa"/>
            <w:hideMark/>
          </w:tcPr>
          <w:p w14:paraId="1CF22D9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1CCE43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C58BFD6" w14:textId="77777777" w:rsidTr="0073089E">
        <w:trPr>
          <w:trHeight w:val="510"/>
        </w:trPr>
        <w:tc>
          <w:tcPr>
            <w:tcW w:w="2155" w:type="dxa"/>
            <w:hideMark/>
          </w:tcPr>
          <w:p w14:paraId="645491F9" w14:textId="1960896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Rubiacites chomeliifolia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B70DFB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Rubiaceae</w:t>
            </w:r>
          </w:p>
        </w:tc>
        <w:tc>
          <w:tcPr>
            <w:tcW w:w="1260" w:type="dxa"/>
          </w:tcPr>
          <w:p w14:paraId="544241C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CE3074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7C9BE6C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133, pl. 55, figs. 1, 2</w:t>
            </w:r>
          </w:p>
        </w:tc>
        <w:tc>
          <w:tcPr>
            <w:tcW w:w="1440" w:type="dxa"/>
            <w:hideMark/>
          </w:tcPr>
          <w:p w14:paraId="03F1E11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71545BF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BD5F088" w14:textId="77777777" w:rsidTr="0073089E">
        <w:trPr>
          <w:trHeight w:val="510"/>
        </w:trPr>
        <w:tc>
          <w:tcPr>
            <w:tcW w:w="2155" w:type="dxa"/>
            <w:hideMark/>
          </w:tcPr>
          <w:p w14:paraId="03C45C13" w14:textId="01D5B06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Salacia floribundifolia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F0CE48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Hippocrateaceae &gt; Celastraceae</w:t>
            </w:r>
          </w:p>
        </w:tc>
        <w:tc>
          <w:tcPr>
            <w:tcW w:w="1260" w:type="dxa"/>
          </w:tcPr>
          <w:p w14:paraId="4CA7B52E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8DE910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D6DD7C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90, pl. 26, fig. 6</w:t>
            </w:r>
          </w:p>
        </w:tc>
        <w:tc>
          <w:tcPr>
            <w:tcW w:w="1440" w:type="dxa"/>
            <w:hideMark/>
          </w:tcPr>
          <w:p w14:paraId="29FB2C1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GZ142</w:t>
            </w:r>
          </w:p>
        </w:tc>
        <w:tc>
          <w:tcPr>
            <w:tcW w:w="1080" w:type="dxa"/>
            <w:noWrap/>
            <w:hideMark/>
          </w:tcPr>
          <w:p w14:paraId="23D7E0C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1, 4</w:t>
            </w:r>
          </w:p>
        </w:tc>
      </w:tr>
      <w:tr w:rsidR="00565285" w:rsidRPr="00565285" w14:paraId="12D67D07" w14:textId="77777777" w:rsidTr="0073089E">
        <w:trPr>
          <w:trHeight w:val="1020"/>
        </w:trPr>
        <w:tc>
          <w:tcPr>
            <w:tcW w:w="2155" w:type="dxa"/>
            <w:hideMark/>
          </w:tcPr>
          <w:p w14:paraId="49794F86" w14:textId="706104D5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Sapindus argentinus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4DEC91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Sapindaceae</w:t>
            </w:r>
          </w:p>
        </w:tc>
        <w:tc>
          <w:tcPr>
            <w:tcW w:w="1260" w:type="dxa"/>
          </w:tcPr>
          <w:p w14:paraId="079338CC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35F6A0C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183EF9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Sapindus argentinus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208, pl. 2, fig. 4, 1925.</w:t>
            </w:r>
          </w:p>
        </w:tc>
        <w:tc>
          <w:tcPr>
            <w:tcW w:w="1440" w:type="dxa"/>
            <w:hideMark/>
          </w:tcPr>
          <w:p w14:paraId="4D8BCEF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78EF84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587B4854" w14:textId="77777777" w:rsidTr="0073089E">
        <w:trPr>
          <w:trHeight w:val="510"/>
        </w:trPr>
        <w:tc>
          <w:tcPr>
            <w:tcW w:w="2155" w:type="dxa"/>
            <w:hideMark/>
          </w:tcPr>
          <w:p w14:paraId="49873DD9" w14:textId="78CADEAC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Schinopsis balansiformis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645C928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260" w:type="dxa"/>
          </w:tcPr>
          <w:p w14:paraId="4E6E706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DDB091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6F7AF5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87, pl. 48, fig. 1</w:t>
            </w:r>
          </w:p>
        </w:tc>
        <w:tc>
          <w:tcPr>
            <w:tcW w:w="1440" w:type="dxa"/>
            <w:hideMark/>
          </w:tcPr>
          <w:p w14:paraId="770F42B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GZ127</w:t>
            </w:r>
          </w:p>
        </w:tc>
        <w:tc>
          <w:tcPr>
            <w:tcW w:w="1080" w:type="dxa"/>
            <w:noWrap/>
            <w:hideMark/>
          </w:tcPr>
          <w:p w14:paraId="1F7EA48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</w:t>
            </w:r>
          </w:p>
        </w:tc>
      </w:tr>
      <w:tr w:rsidR="00565285" w:rsidRPr="00565285" w14:paraId="2A75DC57" w14:textId="77777777" w:rsidTr="0073089E">
        <w:trPr>
          <w:trHeight w:val="510"/>
        </w:trPr>
        <w:tc>
          <w:tcPr>
            <w:tcW w:w="2155" w:type="dxa"/>
            <w:hideMark/>
          </w:tcPr>
          <w:p w14:paraId="0C92A492" w14:textId="77FD970C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Schinopsis morongifolia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0C037A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260" w:type="dxa"/>
          </w:tcPr>
          <w:p w14:paraId="1923C781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CA95E6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8986F2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87, pl. 52, fig. 6</w:t>
            </w:r>
          </w:p>
        </w:tc>
        <w:tc>
          <w:tcPr>
            <w:tcW w:w="1440" w:type="dxa"/>
            <w:hideMark/>
          </w:tcPr>
          <w:p w14:paraId="6AEC6F0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GZ121</w:t>
            </w:r>
          </w:p>
        </w:tc>
        <w:tc>
          <w:tcPr>
            <w:tcW w:w="1080" w:type="dxa"/>
            <w:noWrap/>
            <w:hideMark/>
          </w:tcPr>
          <w:p w14:paraId="0B6B325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0B3D305D" w14:textId="77777777" w:rsidTr="0073089E">
        <w:trPr>
          <w:trHeight w:val="255"/>
        </w:trPr>
        <w:tc>
          <w:tcPr>
            <w:tcW w:w="2155" w:type="dxa"/>
            <w:hideMark/>
          </w:tcPr>
          <w:p w14:paraId="0692AEB4" w14:textId="3866FC3D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Schinus molleformis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444F29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Anacardiaceae</w:t>
            </w:r>
          </w:p>
        </w:tc>
        <w:tc>
          <w:tcPr>
            <w:tcW w:w="1260" w:type="dxa"/>
          </w:tcPr>
          <w:p w14:paraId="241BD52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5ACD703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656E48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86, pl. 25, fig. 2</w:t>
            </w:r>
          </w:p>
        </w:tc>
        <w:tc>
          <w:tcPr>
            <w:tcW w:w="1440" w:type="dxa"/>
            <w:hideMark/>
          </w:tcPr>
          <w:p w14:paraId="1E89836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1C83E6E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9DD9337" w14:textId="77777777" w:rsidTr="0073089E">
        <w:trPr>
          <w:trHeight w:val="510"/>
        </w:trPr>
        <w:tc>
          <w:tcPr>
            <w:tcW w:w="2155" w:type="dxa"/>
            <w:hideMark/>
          </w:tcPr>
          <w:p w14:paraId="45752578" w14:textId="06D1BFC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Sterculia guinazui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A2B439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Sterculiaceae &gt; Malvaceae</w:t>
            </w:r>
          </w:p>
        </w:tc>
        <w:tc>
          <w:tcPr>
            <w:tcW w:w="1260" w:type="dxa"/>
          </w:tcPr>
          <w:p w14:paraId="28CCA6E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E2C152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C356C1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102, pl. 34, figs. 1, 2</w:t>
            </w:r>
          </w:p>
        </w:tc>
        <w:tc>
          <w:tcPr>
            <w:tcW w:w="1440" w:type="dxa"/>
            <w:hideMark/>
          </w:tcPr>
          <w:p w14:paraId="787F804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GZ025</w:t>
            </w:r>
          </w:p>
        </w:tc>
        <w:tc>
          <w:tcPr>
            <w:tcW w:w="1080" w:type="dxa"/>
            <w:noWrap/>
            <w:hideMark/>
          </w:tcPr>
          <w:p w14:paraId="4E69BF5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5E415B7" w14:textId="77777777" w:rsidTr="0073089E">
        <w:trPr>
          <w:trHeight w:val="1020"/>
        </w:trPr>
        <w:tc>
          <w:tcPr>
            <w:tcW w:w="2155" w:type="dxa"/>
            <w:hideMark/>
          </w:tcPr>
          <w:p w14:paraId="54658A6F" w14:textId="59A328A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Sterculia patagonica </w:t>
            </w:r>
            <w:r w:rsidR="000456ED"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567C9BE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Sterculiaceae &gt; Malvaceae</w:t>
            </w:r>
          </w:p>
        </w:tc>
        <w:tc>
          <w:tcPr>
            <w:tcW w:w="1260" w:type="dxa"/>
          </w:tcPr>
          <w:p w14:paraId="057646D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587552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3D9BC5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Sterculia patagonica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22G, pl. 9, figs. 5, 6, 1925.</w:t>
            </w:r>
          </w:p>
        </w:tc>
        <w:tc>
          <w:tcPr>
            <w:tcW w:w="1440" w:type="dxa"/>
            <w:hideMark/>
          </w:tcPr>
          <w:p w14:paraId="631B17E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GZ024</w:t>
            </w:r>
          </w:p>
        </w:tc>
        <w:tc>
          <w:tcPr>
            <w:tcW w:w="1080" w:type="dxa"/>
            <w:noWrap/>
            <w:hideMark/>
          </w:tcPr>
          <w:p w14:paraId="217162B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</w:t>
            </w:r>
          </w:p>
        </w:tc>
      </w:tr>
      <w:tr w:rsidR="00565285" w:rsidRPr="00565285" w14:paraId="571A84C2" w14:textId="77777777" w:rsidTr="0073089E">
        <w:trPr>
          <w:trHeight w:val="1020"/>
        </w:trPr>
        <w:tc>
          <w:tcPr>
            <w:tcW w:w="2155" w:type="dxa"/>
            <w:hideMark/>
          </w:tcPr>
          <w:p w14:paraId="6A21D928" w14:textId="622C27B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Sterculia washburnii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1928</w:t>
            </w:r>
          </w:p>
        </w:tc>
        <w:tc>
          <w:tcPr>
            <w:tcW w:w="1440" w:type="dxa"/>
            <w:noWrap/>
            <w:hideMark/>
          </w:tcPr>
          <w:p w14:paraId="2F94BEE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Sterculiaceae &gt; Malvaceae</w:t>
            </w:r>
          </w:p>
        </w:tc>
        <w:tc>
          <w:tcPr>
            <w:tcW w:w="1260" w:type="dxa"/>
          </w:tcPr>
          <w:p w14:paraId="786C88EB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6CD99E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89525FA" w14:textId="635A755D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Sterculia washburnii</w:t>
            </w:r>
            <w:r w:rsidRPr="00565285">
              <w:rPr>
                <w:color w:val="000000"/>
                <w:sz w:val="18"/>
                <w:szCs w:val="18"/>
              </w:rPr>
              <w:t xml:space="preserve"> Berry, U. S. Nat. Mus., Proc., vol. 73, art. 22, p. 20, pl. 4, figs. 1-7,</w:t>
            </w:r>
            <w:r w:rsidR="000456ED">
              <w:rPr>
                <w:color w:val="000000"/>
                <w:sz w:val="18"/>
                <w:szCs w:val="18"/>
              </w:rPr>
              <w:t xml:space="preserve"> </w:t>
            </w:r>
            <w:r w:rsidRPr="00565285">
              <w:rPr>
                <w:color w:val="000000"/>
                <w:sz w:val="18"/>
                <w:szCs w:val="18"/>
              </w:rPr>
              <w:t>1928.</w:t>
            </w:r>
          </w:p>
        </w:tc>
        <w:tc>
          <w:tcPr>
            <w:tcW w:w="1440" w:type="dxa"/>
            <w:hideMark/>
          </w:tcPr>
          <w:p w14:paraId="1CDECE8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2AA6ABD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47ABF136" w14:textId="77777777" w:rsidTr="0073089E">
        <w:trPr>
          <w:trHeight w:val="255"/>
        </w:trPr>
        <w:tc>
          <w:tcPr>
            <w:tcW w:w="2155" w:type="dxa"/>
            <w:hideMark/>
          </w:tcPr>
          <w:p w14:paraId="2F63EEC7" w14:textId="617C1FAD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Strychnos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7CC1C2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Loganiaceae</w:t>
            </w:r>
          </w:p>
        </w:tc>
        <w:tc>
          <w:tcPr>
            <w:tcW w:w="1260" w:type="dxa"/>
          </w:tcPr>
          <w:p w14:paraId="5C604E5E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5AB5C5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A01660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125, pl. 46, fig. 4</w:t>
            </w:r>
          </w:p>
        </w:tc>
        <w:tc>
          <w:tcPr>
            <w:tcW w:w="1440" w:type="dxa"/>
            <w:hideMark/>
          </w:tcPr>
          <w:p w14:paraId="32B48CF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GZ027</w:t>
            </w:r>
          </w:p>
        </w:tc>
        <w:tc>
          <w:tcPr>
            <w:tcW w:w="1080" w:type="dxa"/>
            <w:noWrap/>
            <w:hideMark/>
          </w:tcPr>
          <w:p w14:paraId="538F9DF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65FB6D89" w14:textId="77777777" w:rsidTr="0073089E">
        <w:trPr>
          <w:trHeight w:val="255"/>
        </w:trPr>
        <w:tc>
          <w:tcPr>
            <w:tcW w:w="2155" w:type="dxa"/>
            <w:hideMark/>
          </w:tcPr>
          <w:p w14:paraId="2A516E59" w14:textId="71D81E37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Styloceras tertiarium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1031BF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Buxaceae</w:t>
            </w:r>
          </w:p>
        </w:tc>
        <w:tc>
          <w:tcPr>
            <w:tcW w:w="1260" w:type="dxa"/>
          </w:tcPr>
          <w:p w14:paraId="3F55493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5E7C04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6C8BEE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86, pl. 24, figs. 4, 5</w:t>
            </w:r>
          </w:p>
        </w:tc>
        <w:tc>
          <w:tcPr>
            <w:tcW w:w="1440" w:type="dxa"/>
            <w:hideMark/>
          </w:tcPr>
          <w:p w14:paraId="3E4FC27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GZ117</w:t>
            </w:r>
          </w:p>
        </w:tc>
        <w:tc>
          <w:tcPr>
            <w:tcW w:w="1080" w:type="dxa"/>
            <w:noWrap/>
            <w:hideMark/>
          </w:tcPr>
          <w:p w14:paraId="14E3107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1, 4</w:t>
            </w:r>
          </w:p>
        </w:tc>
      </w:tr>
      <w:tr w:rsidR="00565285" w:rsidRPr="00565285" w14:paraId="29CBEC54" w14:textId="77777777" w:rsidTr="0073089E">
        <w:trPr>
          <w:trHeight w:val="1020"/>
        </w:trPr>
        <w:tc>
          <w:tcPr>
            <w:tcW w:w="2155" w:type="dxa"/>
            <w:hideMark/>
          </w:tcPr>
          <w:p w14:paraId="79A60578" w14:textId="2C8DC94F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Styrax acuminatiformis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712CD19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Styracaceae</w:t>
            </w:r>
          </w:p>
        </w:tc>
        <w:tc>
          <w:tcPr>
            <w:tcW w:w="1260" w:type="dxa"/>
          </w:tcPr>
          <w:p w14:paraId="5F717794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F054DFF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98DF25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Styrax acuminatiformis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Univ., Studies in Geology, no. 6, p. 226, pl. 7, fig. 5, 1925.</w:t>
            </w:r>
          </w:p>
        </w:tc>
        <w:tc>
          <w:tcPr>
            <w:tcW w:w="1440" w:type="dxa"/>
            <w:hideMark/>
          </w:tcPr>
          <w:p w14:paraId="459626F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GZ129 (part), GZ130 (part)</w:t>
            </w:r>
          </w:p>
        </w:tc>
        <w:tc>
          <w:tcPr>
            <w:tcW w:w="1080" w:type="dxa"/>
            <w:noWrap/>
            <w:hideMark/>
          </w:tcPr>
          <w:p w14:paraId="2C613F7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468238F3" w14:textId="77777777" w:rsidTr="0073089E">
        <w:trPr>
          <w:trHeight w:val="255"/>
        </w:trPr>
        <w:tc>
          <w:tcPr>
            <w:tcW w:w="2155" w:type="dxa"/>
            <w:hideMark/>
          </w:tcPr>
          <w:p w14:paraId="0F362C48" w14:textId="5670A4C1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Styrax glandulifera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2C4D90DC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Styracaceae</w:t>
            </w:r>
          </w:p>
        </w:tc>
        <w:tc>
          <w:tcPr>
            <w:tcW w:w="1260" w:type="dxa"/>
          </w:tcPr>
          <w:p w14:paraId="36BB256F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4497E12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1A64AA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124, pl. 46, fig. 5</w:t>
            </w:r>
          </w:p>
        </w:tc>
        <w:tc>
          <w:tcPr>
            <w:tcW w:w="1440" w:type="dxa"/>
            <w:hideMark/>
          </w:tcPr>
          <w:p w14:paraId="3389965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GZ068</w:t>
            </w:r>
          </w:p>
        </w:tc>
        <w:tc>
          <w:tcPr>
            <w:tcW w:w="1080" w:type="dxa"/>
            <w:noWrap/>
            <w:hideMark/>
          </w:tcPr>
          <w:p w14:paraId="40598CF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34DBA98E" w14:textId="77777777" w:rsidTr="0073089E">
        <w:trPr>
          <w:trHeight w:val="510"/>
        </w:trPr>
        <w:tc>
          <w:tcPr>
            <w:tcW w:w="2155" w:type="dxa"/>
            <w:hideMark/>
          </w:tcPr>
          <w:p w14:paraId="0CCF8BDC" w14:textId="3A6D5DC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Symplocos commutatifolia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113538A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Symplocaceae</w:t>
            </w:r>
          </w:p>
        </w:tc>
        <w:tc>
          <w:tcPr>
            <w:tcW w:w="1260" w:type="dxa"/>
          </w:tcPr>
          <w:p w14:paraId="41CA8428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13CBC3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620C46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124, pl. 48, figs. 3, 4</w:t>
            </w:r>
          </w:p>
        </w:tc>
        <w:tc>
          <w:tcPr>
            <w:tcW w:w="1440" w:type="dxa"/>
            <w:hideMark/>
          </w:tcPr>
          <w:p w14:paraId="0BEACE1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GZ153</w:t>
            </w:r>
          </w:p>
        </w:tc>
        <w:tc>
          <w:tcPr>
            <w:tcW w:w="1080" w:type="dxa"/>
            <w:noWrap/>
            <w:hideMark/>
          </w:tcPr>
          <w:p w14:paraId="49F0C5A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377447F5" w14:textId="77777777" w:rsidTr="0073089E">
        <w:trPr>
          <w:trHeight w:val="510"/>
        </w:trPr>
        <w:tc>
          <w:tcPr>
            <w:tcW w:w="2155" w:type="dxa"/>
            <w:hideMark/>
          </w:tcPr>
          <w:p w14:paraId="6A047929" w14:textId="10B350B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Tabebuia ipiformis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8A90C2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Bignoniaceae</w:t>
            </w:r>
          </w:p>
        </w:tc>
        <w:tc>
          <w:tcPr>
            <w:tcW w:w="1260" w:type="dxa"/>
          </w:tcPr>
          <w:p w14:paraId="18445AD0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15C8FD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707006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130, pl. 52, figs. 1-3</w:t>
            </w:r>
          </w:p>
        </w:tc>
        <w:tc>
          <w:tcPr>
            <w:tcW w:w="1440" w:type="dxa"/>
            <w:hideMark/>
          </w:tcPr>
          <w:p w14:paraId="52A6317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GZ044 (part), GZ046 (part)</w:t>
            </w:r>
          </w:p>
        </w:tc>
        <w:tc>
          <w:tcPr>
            <w:tcW w:w="1080" w:type="dxa"/>
            <w:noWrap/>
            <w:hideMark/>
          </w:tcPr>
          <w:p w14:paraId="4CC4DD8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3, 4</w:t>
            </w:r>
          </w:p>
        </w:tc>
      </w:tr>
      <w:tr w:rsidR="00565285" w:rsidRPr="00565285" w14:paraId="66E80641" w14:textId="77777777" w:rsidTr="0073089E">
        <w:trPr>
          <w:trHeight w:val="1020"/>
        </w:trPr>
        <w:tc>
          <w:tcPr>
            <w:tcW w:w="2155" w:type="dxa"/>
            <w:hideMark/>
          </w:tcPr>
          <w:p w14:paraId="02F964C3" w14:textId="6A7D58F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Tetracera patagonica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1925</w:t>
            </w:r>
          </w:p>
        </w:tc>
        <w:tc>
          <w:tcPr>
            <w:tcW w:w="1440" w:type="dxa"/>
            <w:noWrap/>
            <w:hideMark/>
          </w:tcPr>
          <w:p w14:paraId="349B4FC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Dilleniaceae</w:t>
            </w:r>
          </w:p>
        </w:tc>
        <w:tc>
          <w:tcPr>
            <w:tcW w:w="1260" w:type="dxa"/>
          </w:tcPr>
          <w:p w14:paraId="454F5A75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04E25F4" w14:textId="34F7C3B9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  <w:ins w:id="6" w:author="Wilf, Peter Daniel" w:date="2024-07-23T17:30:00Z">
              <w:r w:rsidR="00D11690">
                <w:rPr>
                  <w:sz w:val="18"/>
                  <w:szCs w:val="18"/>
                </w:rPr>
                <w:t>; see Wilf et al. 2019</w:t>
              </w:r>
            </w:ins>
          </w:p>
        </w:tc>
        <w:tc>
          <w:tcPr>
            <w:tcW w:w="3510" w:type="dxa"/>
            <w:hideMark/>
          </w:tcPr>
          <w:p w14:paraId="2112C740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Tetracera patagonica</w:t>
            </w:r>
            <w:r w:rsidRPr="00565285">
              <w:rPr>
                <w:color w:val="000000"/>
                <w:sz w:val="18"/>
                <w:szCs w:val="18"/>
              </w:rPr>
              <w:t xml:space="preserve"> Berry, Johns Hopkins Univ. Studies in Geology no 6 p 221 pl. 1, figs. 4-6, 1925.</w:t>
            </w:r>
          </w:p>
        </w:tc>
        <w:tc>
          <w:tcPr>
            <w:tcW w:w="1440" w:type="dxa"/>
            <w:hideMark/>
          </w:tcPr>
          <w:p w14:paraId="6872B24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GZ046 (part), GZ047 (part)</w:t>
            </w:r>
          </w:p>
        </w:tc>
        <w:tc>
          <w:tcPr>
            <w:tcW w:w="1080" w:type="dxa"/>
            <w:noWrap/>
            <w:hideMark/>
          </w:tcPr>
          <w:p w14:paraId="132E00F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2, 3</w:t>
            </w:r>
          </w:p>
        </w:tc>
      </w:tr>
      <w:tr w:rsidR="00565285" w:rsidRPr="00565285" w14:paraId="323659DF" w14:textId="77777777" w:rsidTr="0073089E">
        <w:trPr>
          <w:trHeight w:val="255"/>
        </w:trPr>
        <w:tc>
          <w:tcPr>
            <w:tcW w:w="2155" w:type="dxa"/>
            <w:hideMark/>
          </w:tcPr>
          <w:p w14:paraId="6E44D57C" w14:textId="1BCF6B03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Tetracera sp.</w:t>
            </w:r>
            <w:r w:rsidR="000456ED">
              <w:rPr>
                <w:color w:val="000000"/>
                <w:sz w:val="18"/>
                <w:szCs w:val="18"/>
              </w:rPr>
              <w:t xml:space="preserve"> Berry, 1938</w:t>
            </w:r>
          </w:p>
        </w:tc>
        <w:tc>
          <w:tcPr>
            <w:tcW w:w="1440" w:type="dxa"/>
            <w:noWrap/>
            <w:hideMark/>
          </w:tcPr>
          <w:p w14:paraId="61BEE92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Dilleniaceae</w:t>
            </w:r>
          </w:p>
        </w:tc>
        <w:tc>
          <w:tcPr>
            <w:tcW w:w="1260" w:type="dxa"/>
          </w:tcPr>
          <w:p w14:paraId="7402BD8D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82EC24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24DF378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104, pl. 32, fig. 2</w:t>
            </w:r>
          </w:p>
        </w:tc>
        <w:tc>
          <w:tcPr>
            <w:tcW w:w="1440" w:type="dxa"/>
            <w:hideMark/>
          </w:tcPr>
          <w:p w14:paraId="22619F1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GZ079</w:t>
            </w:r>
          </w:p>
        </w:tc>
        <w:tc>
          <w:tcPr>
            <w:tcW w:w="1080" w:type="dxa"/>
            <w:noWrap/>
            <w:hideMark/>
          </w:tcPr>
          <w:p w14:paraId="16220569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01877C55" w14:textId="77777777" w:rsidTr="0073089E">
        <w:trPr>
          <w:trHeight w:val="510"/>
        </w:trPr>
        <w:tc>
          <w:tcPr>
            <w:tcW w:w="2155" w:type="dxa"/>
            <w:hideMark/>
          </w:tcPr>
          <w:p w14:paraId="6A2299D9" w14:textId="7F491406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Tetrapteris precrebrifolia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4C7511D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Malpighiaceae</w:t>
            </w:r>
          </w:p>
        </w:tc>
        <w:tc>
          <w:tcPr>
            <w:tcW w:w="1260" w:type="dxa"/>
          </w:tcPr>
          <w:p w14:paraId="423B4B0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7BA8CD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ABA9FA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84, pl. 22, figs. 3-5</w:t>
            </w:r>
          </w:p>
        </w:tc>
        <w:tc>
          <w:tcPr>
            <w:tcW w:w="1440" w:type="dxa"/>
            <w:hideMark/>
          </w:tcPr>
          <w:p w14:paraId="748C7BE6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GZ095 (part), GZ116 (part)</w:t>
            </w:r>
          </w:p>
        </w:tc>
        <w:tc>
          <w:tcPr>
            <w:tcW w:w="1080" w:type="dxa"/>
            <w:noWrap/>
            <w:hideMark/>
          </w:tcPr>
          <w:p w14:paraId="4C7A0E6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4</w:t>
            </w:r>
          </w:p>
        </w:tc>
      </w:tr>
      <w:tr w:rsidR="00565285" w:rsidRPr="00565285" w14:paraId="710A7A8B" w14:textId="77777777" w:rsidTr="0073089E">
        <w:trPr>
          <w:trHeight w:val="255"/>
        </w:trPr>
        <w:tc>
          <w:tcPr>
            <w:tcW w:w="2155" w:type="dxa"/>
            <w:hideMark/>
          </w:tcPr>
          <w:p w14:paraId="45B98678" w14:textId="31922464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Trichilia catignoides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9688F4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Meliaceae</w:t>
            </w:r>
          </w:p>
        </w:tc>
        <w:tc>
          <w:tcPr>
            <w:tcW w:w="1260" w:type="dxa"/>
          </w:tcPr>
          <w:p w14:paraId="3B4D4207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1DEAD90B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55952DF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82, pl. 21, figs 6, 7</w:t>
            </w:r>
          </w:p>
        </w:tc>
        <w:tc>
          <w:tcPr>
            <w:tcW w:w="1440" w:type="dxa"/>
            <w:hideMark/>
          </w:tcPr>
          <w:p w14:paraId="57108A8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309F79A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187D6574" w14:textId="77777777" w:rsidTr="0073089E">
        <w:trPr>
          <w:trHeight w:val="255"/>
        </w:trPr>
        <w:tc>
          <w:tcPr>
            <w:tcW w:w="2155" w:type="dxa"/>
            <w:hideMark/>
          </w:tcPr>
          <w:p w14:paraId="3A0C0AE7" w14:textId="4E8ACDB2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Trichilia moritziformis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7B0B02A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Meliaceae</w:t>
            </w:r>
          </w:p>
        </w:tc>
        <w:tc>
          <w:tcPr>
            <w:tcW w:w="1260" w:type="dxa"/>
          </w:tcPr>
          <w:p w14:paraId="7072A0FA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78969A0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449F8DC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83, pl. 22, fig. 1</w:t>
            </w:r>
          </w:p>
        </w:tc>
        <w:tc>
          <w:tcPr>
            <w:tcW w:w="1440" w:type="dxa"/>
            <w:hideMark/>
          </w:tcPr>
          <w:p w14:paraId="380DFA2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indeterminate</w:t>
            </w:r>
          </w:p>
        </w:tc>
        <w:tc>
          <w:tcPr>
            <w:tcW w:w="1080" w:type="dxa"/>
            <w:noWrap/>
            <w:hideMark/>
          </w:tcPr>
          <w:p w14:paraId="0B42B098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1</w:t>
            </w:r>
          </w:p>
        </w:tc>
      </w:tr>
      <w:tr w:rsidR="00565285" w:rsidRPr="00565285" w14:paraId="236C3886" w14:textId="77777777" w:rsidTr="0073089E">
        <w:trPr>
          <w:trHeight w:val="1275"/>
        </w:trPr>
        <w:tc>
          <w:tcPr>
            <w:tcW w:w="2155" w:type="dxa"/>
            <w:hideMark/>
          </w:tcPr>
          <w:p w14:paraId="1DA9C964" w14:textId="6F309BC0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Triumfetta irregulariter-serrata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1891</w:t>
            </w:r>
          </w:p>
        </w:tc>
        <w:tc>
          <w:tcPr>
            <w:tcW w:w="1440" w:type="dxa"/>
            <w:noWrap/>
            <w:hideMark/>
          </w:tcPr>
          <w:p w14:paraId="159FC84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Tiliaceae &gt; Malvaceae</w:t>
            </w:r>
          </w:p>
        </w:tc>
        <w:tc>
          <w:tcPr>
            <w:tcW w:w="1260" w:type="dxa"/>
          </w:tcPr>
          <w:p w14:paraId="2DD372E2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23EB2431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0ED82859" w14:textId="38CFBC2E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>Triumfetta irregulariter-serrata</w:t>
            </w:r>
            <w:r w:rsidRPr="00565285">
              <w:rPr>
                <w:color w:val="000000"/>
                <w:sz w:val="18"/>
                <w:szCs w:val="18"/>
              </w:rPr>
              <w:t xml:space="preserve"> Engelhardt, Senckenb. </w:t>
            </w:r>
            <w:r w:rsidR="00C45B73">
              <w:rPr>
                <w:color w:val="000000"/>
                <w:sz w:val="18"/>
                <w:szCs w:val="18"/>
              </w:rPr>
              <w:t>Naturf.</w:t>
            </w:r>
            <w:r w:rsidRPr="00565285">
              <w:rPr>
                <w:color w:val="000000"/>
                <w:sz w:val="18"/>
                <w:szCs w:val="18"/>
              </w:rPr>
              <w:t xml:space="preserve"> Gesell., Abh., </w:t>
            </w:r>
            <w:r w:rsidR="00C25267">
              <w:rPr>
                <w:color w:val="000000"/>
                <w:sz w:val="18"/>
                <w:szCs w:val="18"/>
              </w:rPr>
              <w:t>vol. 16, no. 4</w:t>
            </w:r>
            <w:r w:rsidRPr="00565285">
              <w:rPr>
                <w:color w:val="000000"/>
                <w:sz w:val="18"/>
                <w:szCs w:val="18"/>
              </w:rPr>
              <w:t>, p. 669, pl. 8, fig. 8, 1891.</w:t>
            </w:r>
          </w:p>
        </w:tc>
        <w:tc>
          <w:tcPr>
            <w:tcW w:w="1440" w:type="dxa"/>
            <w:hideMark/>
          </w:tcPr>
          <w:p w14:paraId="159088D2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GZ022</w:t>
            </w:r>
          </w:p>
        </w:tc>
        <w:tc>
          <w:tcPr>
            <w:tcW w:w="1080" w:type="dxa"/>
            <w:noWrap/>
            <w:hideMark/>
          </w:tcPr>
          <w:p w14:paraId="64DD936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1B2CDD01" w14:textId="77777777" w:rsidTr="0073089E">
        <w:trPr>
          <w:trHeight w:val="510"/>
        </w:trPr>
        <w:tc>
          <w:tcPr>
            <w:tcW w:w="2155" w:type="dxa"/>
            <w:hideMark/>
          </w:tcPr>
          <w:p w14:paraId="09C13451" w14:textId="36D3F928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Villaresia congonhafolia </w:t>
            </w:r>
            <w:r w:rsidRPr="00565285">
              <w:rPr>
                <w:color w:val="000000"/>
                <w:sz w:val="18"/>
                <w:szCs w:val="18"/>
              </w:rPr>
              <w:t>Berry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5400AD6A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Icacinaceae &gt; Cardiopteridaceae</w:t>
            </w:r>
          </w:p>
        </w:tc>
        <w:tc>
          <w:tcPr>
            <w:tcW w:w="1260" w:type="dxa"/>
          </w:tcPr>
          <w:p w14:paraId="390998DF" w14:textId="77777777" w:rsidR="00565285" w:rsidRPr="00565285" w:rsidRDefault="00565285" w:rsidP="005652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65285">
              <w:rPr>
                <w:b/>
                <w:bCs/>
                <w:color w:val="000000"/>
                <w:sz w:val="18"/>
                <w:szCs w:val="18"/>
              </w:rPr>
              <w:t xml:space="preserve">&gt; </w:t>
            </w:r>
            <w:r w:rsidRPr="00565285">
              <w:rPr>
                <w:i/>
                <w:color w:val="000000"/>
                <w:sz w:val="18"/>
                <w:szCs w:val="18"/>
              </w:rPr>
              <w:t>Citronella</w:t>
            </w:r>
          </w:p>
        </w:tc>
        <w:tc>
          <w:tcPr>
            <w:tcW w:w="2160" w:type="dxa"/>
            <w:noWrap/>
            <w:hideMark/>
          </w:tcPr>
          <w:p w14:paraId="403A62ED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Not revised</w:t>
            </w:r>
          </w:p>
        </w:tc>
        <w:tc>
          <w:tcPr>
            <w:tcW w:w="3510" w:type="dxa"/>
            <w:hideMark/>
          </w:tcPr>
          <w:p w14:paraId="1AF1F59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91, pl. 24, fig. 3</w:t>
            </w:r>
          </w:p>
        </w:tc>
        <w:tc>
          <w:tcPr>
            <w:tcW w:w="1440" w:type="dxa"/>
            <w:hideMark/>
          </w:tcPr>
          <w:p w14:paraId="4F6867DE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GZ053</w:t>
            </w:r>
          </w:p>
        </w:tc>
        <w:tc>
          <w:tcPr>
            <w:tcW w:w="1080" w:type="dxa"/>
            <w:noWrap/>
            <w:hideMark/>
          </w:tcPr>
          <w:p w14:paraId="736595B3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  <w:tr w:rsidR="00565285" w:rsidRPr="00565285" w14:paraId="520F2D9B" w14:textId="77777777" w:rsidTr="0073089E">
        <w:trPr>
          <w:trHeight w:val="525"/>
        </w:trPr>
        <w:tc>
          <w:tcPr>
            <w:tcW w:w="2155" w:type="dxa"/>
            <w:hideMark/>
          </w:tcPr>
          <w:p w14:paraId="23273546" w14:textId="7D0A364A" w:rsidR="00565285" w:rsidRPr="00565285" w:rsidRDefault="00565285" w:rsidP="00565285">
            <w:pPr>
              <w:rPr>
                <w:i/>
                <w:color w:val="000000"/>
                <w:sz w:val="18"/>
                <w:szCs w:val="18"/>
              </w:rPr>
            </w:pPr>
            <w:r w:rsidRPr="00565285">
              <w:rPr>
                <w:i/>
                <w:color w:val="000000"/>
                <w:sz w:val="18"/>
                <w:szCs w:val="18"/>
              </w:rPr>
              <w:t xml:space="preserve">Zamia tertiaria </w:t>
            </w:r>
            <w:r w:rsidRPr="00565285">
              <w:rPr>
                <w:color w:val="000000"/>
                <w:sz w:val="18"/>
                <w:szCs w:val="18"/>
              </w:rPr>
              <w:t>Engelhardt</w:t>
            </w:r>
            <w:r w:rsidR="000456ED">
              <w:rPr>
                <w:color w:val="000000"/>
                <w:sz w:val="18"/>
                <w:szCs w:val="18"/>
              </w:rPr>
              <w:t>, 1938</w:t>
            </w:r>
          </w:p>
        </w:tc>
        <w:tc>
          <w:tcPr>
            <w:tcW w:w="1440" w:type="dxa"/>
            <w:noWrap/>
            <w:hideMark/>
          </w:tcPr>
          <w:p w14:paraId="323383F7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Cycadaceae</w:t>
            </w:r>
          </w:p>
        </w:tc>
        <w:tc>
          <w:tcPr>
            <w:tcW w:w="1260" w:type="dxa"/>
          </w:tcPr>
          <w:p w14:paraId="7D5A63C8" w14:textId="77777777" w:rsidR="00565285" w:rsidRPr="00565285" w:rsidRDefault="00565285" w:rsidP="00565285">
            <w:pPr>
              <w:rPr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  <w:tc>
          <w:tcPr>
            <w:tcW w:w="2160" w:type="dxa"/>
            <w:noWrap/>
            <w:hideMark/>
          </w:tcPr>
          <w:p w14:paraId="0FB2F3AF" w14:textId="15AF70BB" w:rsidR="00565285" w:rsidRPr="00565285" w:rsidRDefault="00565285" w:rsidP="00565285">
            <w:pPr>
              <w:rPr>
                <w:color w:val="333333"/>
                <w:sz w:val="18"/>
                <w:szCs w:val="18"/>
              </w:rPr>
            </w:pPr>
            <w:r w:rsidRPr="00565285">
              <w:rPr>
                <w:i/>
                <w:color w:val="333333"/>
                <w:sz w:val="18"/>
                <w:szCs w:val="18"/>
              </w:rPr>
              <w:t xml:space="preserve">Agathis zamunerae </w:t>
            </w:r>
            <w:r w:rsidRPr="00565285">
              <w:rPr>
                <w:color w:val="333333"/>
                <w:sz w:val="18"/>
                <w:szCs w:val="18"/>
              </w:rPr>
              <w:t>Wilf</w:t>
            </w:r>
            <w:r w:rsidR="000456ED">
              <w:rPr>
                <w:color w:val="333333"/>
                <w:sz w:val="18"/>
                <w:szCs w:val="18"/>
              </w:rPr>
              <w:t>, 2014</w:t>
            </w:r>
          </w:p>
        </w:tc>
        <w:tc>
          <w:tcPr>
            <w:tcW w:w="3510" w:type="dxa"/>
            <w:hideMark/>
          </w:tcPr>
          <w:p w14:paraId="5F3B362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Berry 1938: p. 57, pl. 8, figs. 1-5; pl. 9</w:t>
            </w:r>
          </w:p>
        </w:tc>
        <w:tc>
          <w:tcPr>
            <w:tcW w:w="1440" w:type="dxa"/>
            <w:hideMark/>
          </w:tcPr>
          <w:p w14:paraId="7D9924C5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color w:val="000000"/>
                <w:sz w:val="18"/>
                <w:szCs w:val="18"/>
              </w:rPr>
              <w:t>GZ008</w:t>
            </w:r>
          </w:p>
        </w:tc>
        <w:tc>
          <w:tcPr>
            <w:tcW w:w="1080" w:type="dxa"/>
            <w:noWrap/>
            <w:hideMark/>
          </w:tcPr>
          <w:p w14:paraId="77249904" w14:textId="77777777" w:rsidR="00565285" w:rsidRPr="00565285" w:rsidRDefault="00565285" w:rsidP="00565285">
            <w:pPr>
              <w:rPr>
                <w:color w:val="000000"/>
                <w:sz w:val="18"/>
                <w:szCs w:val="18"/>
              </w:rPr>
            </w:pPr>
            <w:r w:rsidRPr="00565285">
              <w:rPr>
                <w:sz w:val="18"/>
                <w:szCs w:val="18"/>
              </w:rPr>
              <w:t>‒</w:t>
            </w:r>
          </w:p>
        </w:tc>
      </w:tr>
    </w:tbl>
    <w:p w14:paraId="2B557697" w14:textId="77777777" w:rsidR="00565285" w:rsidRPr="00565285" w:rsidRDefault="00565285" w:rsidP="00565285">
      <w:pPr>
        <w:tabs>
          <w:tab w:val="left" w:pos="720"/>
          <w:tab w:val="left" w:pos="2242"/>
        </w:tabs>
        <w:suppressAutoHyphens/>
        <w:spacing w:after="0" w:line="480" w:lineRule="auto"/>
        <w:rPr>
          <w:rFonts w:ascii="Times New Roman" w:eastAsia="Times New Roman" w:hAnsi="Times New Roman" w:cs="Times New Roman"/>
          <w:szCs w:val="24"/>
        </w:rPr>
        <w:sectPr w:rsidR="00565285" w:rsidRPr="00565285" w:rsidSect="00C97CF8">
          <w:pgSz w:w="15840" w:h="12240" w:orient="landscape" w:code="1"/>
          <w:pgMar w:top="2160" w:right="1872" w:bottom="1440" w:left="1440" w:header="1440" w:footer="1008" w:gutter="0"/>
          <w:cols w:space="720"/>
          <w:titlePg/>
          <w:docGrid w:linePitch="360"/>
        </w:sectPr>
      </w:pPr>
    </w:p>
    <w:p w14:paraId="083177AB" w14:textId="388CE1E0" w:rsidR="00565285" w:rsidRPr="002D0ABA" w:rsidRDefault="00565285" w:rsidP="006F2EE7">
      <w:pPr>
        <w:spacing w:line="480" w:lineRule="auto"/>
        <w:rPr>
          <w:rFonts w:ascii="Times New Roman" w:hAnsi="Times New Roman" w:cs="Times New Roman"/>
        </w:rPr>
      </w:pPr>
    </w:p>
    <w:sectPr w:rsidR="00565285" w:rsidRPr="002D0ABA" w:rsidSect="00C97CF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C510E" w14:textId="77777777" w:rsidR="00AC5748" w:rsidRDefault="00AC5748" w:rsidP="006F2EE7">
      <w:pPr>
        <w:spacing w:after="0" w:line="240" w:lineRule="auto"/>
      </w:pPr>
      <w:r>
        <w:separator/>
      </w:r>
    </w:p>
  </w:endnote>
  <w:endnote w:type="continuationSeparator" w:id="0">
    <w:p w14:paraId="0C0881CF" w14:textId="77777777" w:rsidR="00AC5748" w:rsidRDefault="00AC5748" w:rsidP="006F2EE7">
      <w:pPr>
        <w:spacing w:after="0" w:line="240" w:lineRule="auto"/>
      </w:pPr>
      <w:r>
        <w:continuationSeparator/>
      </w:r>
    </w:p>
  </w:endnote>
  <w:endnote w:type="continuationNotice" w:id="1">
    <w:p w14:paraId="722E6967" w14:textId="77777777" w:rsidR="00AC5748" w:rsidRDefault="00AC57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344EF" w14:textId="77777777" w:rsidR="00AC5748" w:rsidRDefault="00AC5748" w:rsidP="006F2EE7">
      <w:pPr>
        <w:spacing w:after="0" w:line="240" w:lineRule="auto"/>
      </w:pPr>
      <w:r>
        <w:separator/>
      </w:r>
    </w:p>
  </w:footnote>
  <w:footnote w:type="continuationSeparator" w:id="0">
    <w:p w14:paraId="287D3227" w14:textId="77777777" w:rsidR="00AC5748" w:rsidRDefault="00AC5748" w:rsidP="006F2EE7">
      <w:pPr>
        <w:spacing w:after="0" w:line="240" w:lineRule="auto"/>
      </w:pPr>
      <w:r>
        <w:continuationSeparator/>
      </w:r>
    </w:p>
  </w:footnote>
  <w:footnote w:type="continuationNotice" w:id="1">
    <w:p w14:paraId="38AEA19F" w14:textId="77777777" w:rsidR="00AC5748" w:rsidRDefault="00AC57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031285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2C3261D" w14:textId="19B7F196" w:rsidR="006F2EE7" w:rsidRDefault="006F2EE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DB6CCA" w14:textId="77777777" w:rsidR="006F2EE7" w:rsidRDefault="006F2E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43D4"/>
    <w:multiLevelType w:val="hybridMultilevel"/>
    <w:tmpl w:val="F9F8309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5640E"/>
    <w:multiLevelType w:val="multilevel"/>
    <w:tmpl w:val="5DF63694"/>
    <w:lvl w:ilvl="0">
      <w:numFmt w:val="bullet"/>
      <w:lvlText w:val="●"/>
      <w:lvlJc w:val="left"/>
      <w:pPr>
        <w:ind w:left="1040" w:hanging="377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944" w:hanging="377"/>
      </w:pPr>
    </w:lvl>
    <w:lvl w:ilvl="2">
      <w:numFmt w:val="bullet"/>
      <w:lvlText w:val="•"/>
      <w:lvlJc w:val="left"/>
      <w:pPr>
        <w:ind w:left="2848" w:hanging="377"/>
      </w:pPr>
    </w:lvl>
    <w:lvl w:ilvl="3">
      <w:numFmt w:val="bullet"/>
      <w:lvlText w:val="•"/>
      <w:lvlJc w:val="left"/>
      <w:pPr>
        <w:ind w:left="3752" w:hanging="377"/>
      </w:pPr>
    </w:lvl>
    <w:lvl w:ilvl="4">
      <w:numFmt w:val="bullet"/>
      <w:lvlText w:val="•"/>
      <w:lvlJc w:val="left"/>
      <w:pPr>
        <w:ind w:left="4656" w:hanging="377"/>
      </w:pPr>
    </w:lvl>
    <w:lvl w:ilvl="5">
      <w:numFmt w:val="bullet"/>
      <w:lvlText w:val="•"/>
      <w:lvlJc w:val="left"/>
      <w:pPr>
        <w:ind w:left="5560" w:hanging="377"/>
      </w:pPr>
    </w:lvl>
    <w:lvl w:ilvl="6">
      <w:numFmt w:val="bullet"/>
      <w:lvlText w:val="•"/>
      <w:lvlJc w:val="left"/>
      <w:pPr>
        <w:ind w:left="6464" w:hanging="377"/>
      </w:pPr>
    </w:lvl>
    <w:lvl w:ilvl="7">
      <w:numFmt w:val="bullet"/>
      <w:lvlText w:val="•"/>
      <w:lvlJc w:val="left"/>
      <w:pPr>
        <w:ind w:left="7368" w:hanging="377"/>
      </w:pPr>
    </w:lvl>
    <w:lvl w:ilvl="8">
      <w:numFmt w:val="bullet"/>
      <w:lvlText w:val="•"/>
      <w:lvlJc w:val="left"/>
      <w:pPr>
        <w:ind w:left="8272" w:hanging="377"/>
      </w:pPr>
    </w:lvl>
  </w:abstractNum>
  <w:abstractNum w:abstractNumId="2" w15:restartNumberingAfterBreak="0">
    <w:nsid w:val="177B04A6"/>
    <w:multiLevelType w:val="hybridMultilevel"/>
    <w:tmpl w:val="2E165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C12B4"/>
    <w:multiLevelType w:val="multilevel"/>
    <w:tmpl w:val="6E3A40C2"/>
    <w:lvl w:ilvl="0">
      <w:start w:val="1"/>
      <w:numFmt w:val="upperRoman"/>
      <w:lvlText w:val="%1."/>
      <w:lvlJc w:val="left"/>
      <w:pPr>
        <w:ind w:left="950" w:hanging="720"/>
      </w:pPr>
    </w:lvl>
    <w:lvl w:ilvl="1">
      <w:start w:val="1"/>
      <w:numFmt w:val="lowerLetter"/>
      <w:lvlText w:val="%2."/>
      <w:lvlJc w:val="left"/>
      <w:pPr>
        <w:ind w:left="1310" w:hanging="360"/>
      </w:pPr>
    </w:lvl>
    <w:lvl w:ilvl="2">
      <w:start w:val="1"/>
      <w:numFmt w:val="lowerRoman"/>
      <w:lvlText w:val="%3."/>
      <w:lvlJc w:val="right"/>
      <w:pPr>
        <w:ind w:left="2030" w:hanging="180"/>
      </w:pPr>
    </w:lvl>
    <w:lvl w:ilvl="3">
      <w:start w:val="1"/>
      <w:numFmt w:val="decimal"/>
      <w:lvlText w:val="%4."/>
      <w:lvlJc w:val="left"/>
      <w:pPr>
        <w:ind w:left="2750" w:hanging="360"/>
      </w:pPr>
    </w:lvl>
    <w:lvl w:ilvl="4">
      <w:start w:val="1"/>
      <w:numFmt w:val="lowerLetter"/>
      <w:lvlText w:val="%5."/>
      <w:lvlJc w:val="left"/>
      <w:pPr>
        <w:ind w:left="3470" w:hanging="360"/>
      </w:pPr>
    </w:lvl>
    <w:lvl w:ilvl="5">
      <w:start w:val="1"/>
      <w:numFmt w:val="lowerRoman"/>
      <w:lvlText w:val="%6."/>
      <w:lvlJc w:val="right"/>
      <w:pPr>
        <w:ind w:left="4190" w:hanging="180"/>
      </w:pPr>
    </w:lvl>
    <w:lvl w:ilvl="6">
      <w:start w:val="1"/>
      <w:numFmt w:val="decimal"/>
      <w:lvlText w:val="%7."/>
      <w:lvlJc w:val="left"/>
      <w:pPr>
        <w:ind w:left="4910" w:hanging="360"/>
      </w:pPr>
    </w:lvl>
    <w:lvl w:ilvl="7">
      <w:start w:val="1"/>
      <w:numFmt w:val="lowerLetter"/>
      <w:lvlText w:val="%8."/>
      <w:lvlJc w:val="left"/>
      <w:pPr>
        <w:ind w:left="5630" w:hanging="360"/>
      </w:pPr>
    </w:lvl>
    <w:lvl w:ilvl="8">
      <w:start w:val="1"/>
      <w:numFmt w:val="lowerRoman"/>
      <w:lvlText w:val="%9."/>
      <w:lvlJc w:val="right"/>
      <w:pPr>
        <w:ind w:left="6350" w:hanging="180"/>
      </w:pPr>
    </w:lvl>
  </w:abstractNum>
  <w:abstractNum w:abstractNumId="4" w15:restartNumberingAfterBreak="0">
    <w:nsid w:val="25A31BFB"/>
    <w:multiLevelType w:val="hybridMultilevel"/>
    <w:tmpl w:val="43385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D30C4"/>
    <w:multiLevelType w:val="hybridMultilevel"/>
    <w:tmpl w:val="0E042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14614"/>
    <w:multiLevelType w:val="hybridMultilevel"/>
    <w:tmpl w:val="538A4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04448"/>
    <w:multiLevelType w:val="hybridMultilevel"/>
    <w:tmpl w:val="BFCECDC0"/>
    <w:lvl w:ilvl="0" w:tplc="3D1E02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239FF"/>
    <w:multiLevelType w:val="hybridMultilevel"/>
    <w:tmpl w:val="540CD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B54D8"/>
    <w:multiLevelType w:val="hybridMultilevel"/>
    <w:tmpl w:val="75E8D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6242C4"/>
    <w:multiLevelType w:val="hybridMultilevel"/>
    <w:tmpl w:val="14D6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211275">
    <w:abstractNumId w:val="2"/>
  </w:num>
  <w:num w:numId="2" w16cid:durableId="740182048">
    <w:abstractNumId w:val="1"/>
  </w:num>
  <w:num w:numId="3" w16cid:durableId="625350429">
    <w:abstractNumId w:val="3"/>
  </w:num>
  <w:num w:numId="4" w16cid:durableId="570776967">
    <w:abstractNumId w:val="0"/>
  </w:num>
  <w:num w:numId="5" w16cid:durableId="1481313011">
    <w:abstractNumId w:val="7"/>
  </w:num>
  <w:num w:numId="6" w16cid:durableId="1290014378">
    <w:abstractNumId w:val="6"/>
  </w:num>
  <w:num w:numId="7" w16cid:durableId="887647840">
    <w:abstractNumId w:val="9"/>
  </w:num>
  <w:num w:numId="8" w16cid:durableId="507453592">
    <w:abstractNumId w:val="5"/>
  </w:num>
  <w:num w:numId="9" w16cid:durableId="652950105">
    <w:abstractNumId w:val="10"/>
  </w:num>
  <w:num w:numId="10" w16cid:durableId="560867907">
    <w:abstractNumId w:val="4"/>
  </w:num>
  <w:num w:numId="11" w16cid:durableId="214049318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ilf, Peter Daniel">
    <w15:presenceInfo w15:providerId="AD" w15:userId="S::pdw3@psu.edu::84eede4a-8cba-484a-b27a-e8ca3517d9f9"/>
  </w15:person>
  <w15:person w15:author="Harris, Gabriella Rossetto">
    <w15:presenceInfo w15:providerId="AD" w15:userId="S::gur53@psu.edu::c46e7f87-37de-4be9-93b2-98919abc3e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YyMTA0MTA3NTIzNzdU0lEKTi0uzszPAymwqAUAOxJ8OSwAAAA=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alaeontologia_electronica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vaez2f5przvalef2xjpt9sbfdepx5txvev2&quot;&gt;Wilf reference list@Aug2017 Copy-Converted&lt;record-ids&gt;&lt;item&gt;479&lt;/item&gt;&lt;item&gt;1248&lt;/item&gt;&lt;item&gt;1249&lt;/item&gt;&lt;item&gt;1252&lt;/item&gt;&lt;item&gt;1271&lt;/item&gt;&lt;item&gt;1377&lt;/item&gt;&lt;item&gt;1378&lt;/item&gt;&lt;item&gt;1381&lt;/item&gt;&lt;item&gt;1384&lt;/item&gt;&lt;item&gt;1405&lt;/item&gt;&lt;item&gt;1407&lt;/item&gt;&lt;item&gt;1424&lt;/item&gt;&lt;item&gt;1446&lt;/item&gt;&lt;item&gt;1734&lt;/item&gt;&lt;item&gt;1735&lt;/item&gt;&lt;item&gt;1736&lt;/item&gt;&lt;item&gt;1802&lt;/item&gt;&lt;item&gt;2300&lt;/item&gt;&lt;item&gt;2501&lt;/item&gt;&lt;item&gt;3140&lt;/item&gt;&lt;item&gt;3268&lt;/item&gt;&lt;item&gt;3317&lt;/item&gt;&lt;item&gt;3365&lt;/item&gt;&lt;item&gt;3481&lt;/item&gt;&lt;item&gt;3658&lt;/item&gt;&lt;item&gt;3792&lt;/item&gt;&lt;item&gt;3849&lt;/item&gt;&lt;item&gt;3900&lt;/item&gt;&lt;item&gt;4183&lt;/item&gt;&lt;item&gt;4185&lt;/item&gt;&lt;item&gt;4266&lt;/item&gt;&lt;item&gt;4267&lt;/item&gt;&lt;item&gt;4281&lt;/item&gt;&lt;item&gt;4431&lt;/item&gt;&lt;item&gt;4432&lt;/item&gt;&lt;item&gt;4537&lt;/item&gt;&lt;item&gt;4571&lt;/item&gt;&lt;item&gt;5062&lt;/item&gt;&lt;item&gt;5076&lt;/item&gt;&lt;item&gt;5191&lt;/item&gt;&lt;item&gt;5318&lt;/item&gt;&lt;item&gt;5380&lt;/item&gt;&lt;item&gt;5387&lt;/item&gt;&lt;item&gt;5407&lt;/item&gt;&lt;item&gt;5924&lt;/item&gt;&lt;item&gt;6234&lt;/item&gt;&lt;item&gt;6743&lt;/item&gt;&lt;item&gt;7089&lt;/item&gt;&lt;item&gt;7090&lt;/item&gt;&lt;item&gt;7094&lt;/item&gt;&lt;item&gt;7701&lt;/item&gt;&lt;item&gt;7876&lt;/item&gt;&lt;item&gt;7880&lt;/item&gt;&lt;item&gt;7884&lt;/item&gt;&lt;item&gt;7892&lt;/item&gt;&lt;item&gt;8265&lt;/item&gt;&lt;item&gt;8346&lt;/item&gt;&lt;item&gt;8486&lt;/item&gt;&lt;item&gt;8562&lt;/item&gt;&lt;item&gt;8594&lt;/item&gt;&lt;item&gt;8653&lt;/item&gt;&lt;item&gt;8655&lt;/item&gt;&lt;item&gt;8712&lt;/item&gt;&lt;item&gt;8747&lt;/item&gt;&lt;item&gt;8748&lt;/item&gt;&lt;item&gt;8759&lt;/item&gt;&lt;item&gt;8779&lt;/item&gt;&lt;item&gt;8781&lt;/item&gt;&lt;item&gt;8839&lt;/item&gt;&lt;item&gt;8843&lt;/item&gt;&lt;item&gt;8858&lt;/item&gt;&lt;item&gt;8859&lt;/item&gt;&lt;item&gt;8860&lt;/item&gt;&lt;item&gt;8861&lt;/item&gt;&lt;item&gt;8865&lt;/item&gt;&lt;item&gt;8866&lt;/item&gt;&lt;item&gt;8874&lt;/item&gt;&lt;item&gt;8903&lt;/item&gt;&lt;item&gt;8904&lt;/item&gt;&lt;item&gt;8905&lt;/item&gt;&lt;item&gt;8906&lt;/item&gt;&lt;item&gt;8918&lt;/item&gt;&lt;item&gt;8919&lt;/item&gt;&lt;item&gt;8922&lt;/item&gt;&lt;item&gt;9005&lt;/item&gt;&lt;/record-ids&gt;&lt;/item&gt;&lt;/Libraries&gt;"/>
  </w:docVars>
  <w:rsids>
    <w:rsidRoot w:val="006F2EE7"/>
    <w:rsid w:val="00013C71"/>
    <w:rsid w:val="00025A33"/>
    <w:rsid w:val="00027938"/>
    <w:rsid w:val="0003046E"/>
    <w:rsid w:val="00036841"/>
    <w:rsid w:val="000456ED"/>
    <w:rsid w:val="0005458D"/>
    <w:rsid w:val="00076FC6"/>
    <w:rsid w:val="0008209D"/>
    <w:rsid w:val="000876F3"/>
    <w:rsid w:val="000A13B8"/>
    <w:rsid w:val="000A49DC"/>
    <w:rsid w:val="000C0F41"/>
    <w:rsid w:val="000C1087"/>
    <w:rsid w:val="000C21BE"/>
    <w:rsid w:val="000C41F3"/>
    <w:rsid w:val="000D12E1"/>
    <w:rsid w:val="000D7EB3"/>
    <w:rsid w:val="000E25BC"/>
    <w:rsid w:val="000E57F6"/>
    <w:rsid w:val="000F797B"/>
    <w:rsid w:val="00101991"/>
    <w:rsid w:val="001078E0"/>
    <w:rsid w:val="00111B3E"/>
    <w:rsid w:val="00114F08"/>
    <w:rsid w:val="001152B1"/>
    <w:rsid w:val="00134F69"/>
    <w:rsid w:val="00136D96"/>
    <w:rsid w:val="00137686"/>
    <w:rsid w:val="001406F1"/>
    <w:rsid w:val="00141621"/>
    <w:rsid w:val="001471F5"/>
    <w:rsid w:val="00152EC8"/>
    <w:rsid w:val="001543FA"/>
    <w:rsid w:val="00156B99"/>
    <w:rsid w:val="00183B0C"/>
    <w:rsid w:val="00185EFC"/>
    <w:rsid w:val="00187514"/>
    <w:rsid w:val="00192746"/>
    <w:rsid w:val="001A314C"/>
    <w:rsid w:val="001B22B1"/>
    <w:rsid w:val="001C046A"/>
    <w:rsid w:val="001C268B"/>
    <w:rsid w:val="001C605E"/>
    <w:rsid w:val="001D159D"/>
    <w:rsid w:val="001D2C8A"/>
    <w:rsid w:val="001D79F6"/>
    <w:rsid w:val="001F008E"/>
    <w:rsid w:val="001F5A02"/>
    <w:rsid w:val="002228CF"/>
    <w:rsid w:val="0023515B"/>
    <w:rsid w:val="002363F8"/>
    <w:rsid w:val="0024083B"/>
    <w:rsid w:val="00243D65"/>
    <w:rsid w:val="00246DAE"/>
    <w:rsid w:val="00250FC6"/>
    <w:rsid w:val="00261284"/>
    <w:rsid w:val="00270BAF"/>
    <w:rsid w:val="00277CCE"/>
    <w:rsid w:val="00287882"/>
    <w:rsid w:val="00291685"/>
    <w:rsid w:val="00294FD6"/>
    <w:rsid w:val="002A4D0E"/>
    <w:rsid w:val="002B459E"/>
    <w:rsid w:val="002C0CBF"/>
    <w:rsid w:val="002D0ABA"/>
    <w:rsid w:val="002D16C3"/>
    <w:rsid w:val="002F6BDD"/>
    <w:rsid w:val="00300C09"/>
    <w:rsid w:val="00302663"/>
    <w:rsid w:val="003119EF"/>
    <w:rsid w:val="00311C5D"/>
    <w:rsid w:val="003209E7"/>
    <w:rsid w:val="00320ABC"/>
    <w:rsid w:val="003249B2"/>
    <w:rsid w:val="003265E6"/>
    <w:rsid w:val="003331B1"/>
    <w:rsid w:val="0033496A"/>
    <w:rsid w:val="00343DCA"/>
    <w:rsid w:val="00343E44"/>
    <w:rsid w:val="00344D49"/>
    <w:rsid w:val="00345084"/>
    <w:rsid w:val="00346049"/>
    <w:rsid w:val="003547CC"/>
    <w:rsid w:val="003626C5"/>
    <w:rsid w:val="003646F2"/>
    <w:rsid w:val="00365B3C"/>
    <w:rsid w:val="00367CB4"/>
    <w:rsid w:val="0037038D"/>
    <w:rsid w:val="00375591"/>
    <w:rsid w:val="00376762"/>
    <w:rsid w:val="00385E29"/>
    <w:rsid w:val="00387127"/>
    <w:rsid w:val="00394910"/>
    <w:rsid w:val="003A6C74"/>
    <w:rsid w:val="003A7364"/>
    <w:rsid w:val="003B3790"/>
    <w:rsid w:val="003B4C11"/>
    <w:rsid w:val="003D474D"/>
    <w:rsid w:val="003D6E40"/>
    <w:rsid w:val="003E5F07"/>
    <w:rsid w:val="003E6FCD"/>
    <w:rsid w:val="003E6FE2"/>
    <w:rsid w:val="003F4DD9"/>
    <w:rsid w:val="004006F5"/>
    <w:rsid w:val="004170C5"/>
    <w:rsid w:val="00420CA7"/>
    <w:rsid w:val="004326B7"/>
    <w:rsid w:val="00436ABA"/>
    <w:rsid w:val="00443E52"/>
    <w:rsid w:val="00447CBC"/>
    <w:rsid w:val="00455659"/>
    <w:rsid w:val="004637C6"/>
    <w:rsid w:val="00474B3E"/>
    <w:rsid w:val="00480014"/>
    <w:rsid w:val="004B09B5"/>
    <w:rsid w:val="004B2F82"/>
    <w:rsid w:val="004B5B1D"/>
    <w:rsid w:val="004C28D6"/>
    <w:rsid w:val="004D6D1E"/>
    <w:rsid w:val="004F645D"/>
    <w:rsid w:val="00505D8F"/>
    <w:rsid w:val="00507E22"/>
    <w:rsid w:val="005106BE"/>
    <w:rsid w:val="0051076A"/>
    <w:rsid w:val="005131AC"/>
    <w:rsid w:val="005137F6"/>
    <w:rsid w:val="00514A91"/>
    <w:rsid w:val="0052107E"/>
    <w:rsid w:val="00523F59"/>
    <w:rsid w:val="00550762"/>
    <w:rsid w:val="00556899"/>
    <w:rsid w:val="00565285"/>
    <w:rsid w:val="00571D79"/>
    <w:rsid w:val="0057405D"/>
    <w:rsid w:val="00577CCA"/>
    <w:rsid w:val="00582A5C"/>
    <w:rsid w:val="00593534"/>
    <w:rsid w:val="005A1469"/>
    <w:rsid w:val="005A59F3"/>
    <w:rsid w:val="005A717B"/>
    <w:rsid w:val="005B7C45"/>
    <w:rsid w:val="005C0EAE"/>
    <w:rsid w:val="005D1A06"/>
    <w:rsid w:val="005D7C1D"/>
    <w:rsid w:val="005E3C67"/>
    <w:rsid w:val="00623AA5"/>
    <w:rsid w:val="00642135"/>
    <w:rsid w:val="00643C1A"/>
    <w:rsid w:val="00654F07"/>
    <w:rsid w:val="00660FA9"/>
    <w:rsid w:val="0067049D"/>
    <w:rsid w:val="00675E7D"/>
    <w:rsid w:val="0068357F"/>
    <w:rsid w:val="00686B48"/>
    <w:rsid w:val="00691D16"/>
    <w:rsid w:val="00695AD4"/>
    <w:rsid w:val="006A07C1"/>
    <w:rsid w:val="006A2E64"/>
    <w:rsid w:val="006A3322"/>
    <w:rsid w:val="006A62D3"/>
    <w:rsid w:val="006A7179"/>
    <w:rsid w:val="006A7369"/>
    <w:rsid w:val="006A7986"/>
    <w:rsid w:val="006B1B39"/>
    <w:rsid w:val="006E0BEC"/>
    <w:rsid w:val="006E73A1"/>
    <w:rsid w:val="006F03A0"/>
    <w:rsid w:val="006F2EE7"/>
    <w:rsid w:val="0070070D"/>
    <w:rsid w:val="0070490E"/>
    <w:rsid w:val="00710229"/>
    <w:rsid w:val="00712524"/>
    <w:rsid w:val="007144E3"/>
    <w:rsid w:val="0072719C"/>
    <w:rsid w:val="0073089E"/>
    <w:rsid w:val="007313B5"/>
    <w:rsid w:val="007349FD"/>
    <w:rsid w:val="00741585"/>
    <w:rsid w:val="00762E4B"/>
    <w:rsid w:val="007749A3"/>
    <w:rsid w:val="00775FBB"/>
    <w:rsid w:val="0078097A"/>
    <w:rsid w:val="00783CE3"/>
    <w:rsid w:val="00791843"/>
    <w:rsid w:val="007B1229"/>
    <w:rsid w:val="007B219F"/>
    <w:rsid w:val="007B28C0"/>
    <w:rsid w:val="007B43D1"/>
    <w:rsid w:val="007C3ABF"/>
    <w:rsid w:val="007E01EF"/>
    <w:rsid w:val="007E1AB9"/>
    <w:rsid w:val="007E67CD"/>
    <w:rsid w:val="007E6E8D"/>
    <w:rsid w:val="007E7565"/>
    <w:rsid w:val="007F20C3"/>
    <w:rsid w:val="007F28C8"/>
    <w:rsid w:val="007F79DE"/>
    <w:rsid w:val="007F7A3A"/>
    <w:rsid w:val="007F7CED"/>
    <w:rsid w:val="008041E0"/>
    <w:rsid w:val="00807E4E"/>
    <w:rsid w:val="008120A4"/>
    <w:rsid w:val="00813DBA"/>
    <w:rsid w:val="0081584B"/>
    <w:rsid w:val="00816FC4"/>
    <w:rsid w:val="0082086A"/>
    <w:rsid w:val="0082535B"/>
    <w:rsid w:val="00826858"/>
    <w:rsid w:val="00827F63"/>
    <w:rsid w:val="00837A77"/>
    <w:rsid w:val="008425F5"/>
    <w:rsid w:val="00845B5C"/>
    <w:rsid w:val="008479BD"/>
    <w:rsid w:val="00851629"/>
    <w:rsid w:val="00854CBF"/>
    <w:rsid w:val="008648D2"/>
    <w:rsid w:val="008672A7"/>
    <w:rsid w:val="00870F04"/>
    <w:rsid w:val="00873E63"/>
    <w:rsid w:val="0088137C"/>
    <w:rsid w:val="00893C4F"/>
    <w:rsid w:val="008B265B"/>
    <w:rsid w:val="008B320C"/>
    <w:rsid w:val="008D093F"/>
    <w:rsid w:val="008E2765"/>
    <w:rsid w:val="008E3788"/>
    <w:rsid w:val="008F0F3C"/>
    <w:rsid w:val="008F71CD"/>
    <w:rsid w:val="009016F6"/>
    <w:rsid w:val="00902AF7"/>
    <w:rsid w:val="00911F9F"/>
    <w:rsid w:val="00920874"/>
    <w:rsid w:val="00937E94"/>
    <w:rsid w:val="009428BD"/>
    <w:rsid w:val="00943B9E"/>
    <w:rsid w:val="0094625F"/>
    <w:rsid w:val="00952336"/>
    <w:rsid w:val="009628EF"/>
    <w:rsid w:val="009659F1"/>
    <w:rsid w:val="00967AB1"/>
    <w:rsid w:val="00967D10"/>
    <w:rsid w:val="00974F38"/>
    <w:rsid w:val="0098233A"/>
    <w:rsid w:val="00985012"/>
    <w:rsid w:val="0098550D"/>
    <w:rsid w:val="00985861"/>
    <w:rsid w:val="009924FC"/>
    <w:rsid w:val="009A6307"/>
    <w:rsid w:val="009B290D"/>
    <w:rsid w:val="009B4732"/>
    <w:rsid w:val="009C17F2"/>
    <w:rsid w:val="009D0A63"/>
    <w:rsid w:val="009D1F23"/>
    <w:rsid w:val="009D2E43"/>
    <w:rsid w:val="009E54E5"/>
    <w:rsid w:val="009E6970"/>
    <w:rsid w:val="009F5957"/>
    <w:rsid w:val="00A010FC"/>
    <w:rsid w:val="00A20DBC"/>
    <w:rsid w:val="00A224D6"/>
    <w:rsid w:val="00A35EC8"/>
    <w:rsid w:val="00A36A95"/>
    <w:rsid w:val="00A4512F"/>
    <w:rsid w:val="00A5077F"/>
    <w:rsid w:val="00A54D4A"/>
    <w:rsid w:val="00A63F89"/>
    <w:rsid w:val="00A67E60"/>
    <w:rsid w:val="00A733F9"/>
    <w:rsid w:val="00A8704A"/>
    <w:rsid w:val="00A95CF6"/>
    <w:rsid w:val="00A9759E"/>
    <w:rsid w:val="00AC5748"/>
    <w:rsid w:val="00AC6EAE"/>
    <w:rsid w:val="00AC72CA"/>
    <w:rsid w:val="00AD7057"/>
    <w:rsid w:val="00AF00D6"/>
    <w:rsid w:val="00B10CE8"/>
    <w:rsid w:val="00B127A6"/>
    <w:rsid w:val="00B141EF"/>
    <w:rsid w:val="00B15097"/>
    <w:rsid w:val="00B16050"/>
    <w:rsid w:val="00B37542"/>
    <w:rsid w:val="00B37D8C"/>
    <w:rsid w:val="00B43875"/>
    <w:rsid w:val="00B47E4F"/>
    <w:rsid w:val="00B576E1"/>
    <w:rsid w:val="00B57F58"/>
    <w:rsid w:val="00B6630F"/>
    <w:rsid w:val="00B711B4"/>
    <w:rsid w:val="00B7198F"/>
    <w:rsid w:val="00B72998"/>
    <w:rsid w:val="00B8231D"/>
    <w:rsid w:val="00B854EB"/>
    <w:rsid w:val="00B97A6D"/>
    <w:rsid w:val="00BA2373"/>
    <w:rsid w:val="00BB31FF"/>
    <w:rsid w:val="00BB5A8E"/>
    <w:rsid w:val="00BC2C28"/>
    <w:rsid w:val="00BC36BB"/>
    <w:rsid w:val="00BD330A"/>
    <w:rsid w:val="00BE0008"/>
    <w:rsid w:val="00BE21B0"/>
    <w:rsid w:val="00BE3BF4"/>
    <w:rsid w:val="00BF515A"/>
    <w:rsid w:val="00BF5FA2"/>
    <w:rsid w:val="00C247BD"/>
    <w:rsid w:val="00C25107"/>
    <w:rsid w:val="00C25267"/>
    <w:rsid w:val="00C35064"/>
    <w:rsid w:val="00C4211B"/>
    <w:rsid w:val="00C43DF8"/>
    <w:rsid w:val="00C45B73"/>
    <w:rsid w:val="00C529E6"/>
    <w:rsid w:val="00C55418"/>
    <w:rsid w:val="00C56E4C"/>
    <w:rsid w:val="00C7290B"/>
    <w:rsid w:val="00C8427F"/>
    <w:rsid w:val="00C939A1"/>
    <w:rsid w:val="00C96E04"/>
    <w:rsid w:val="00C97CF8"/>
    <w:rsid w:val="00CA3D3E"/>
    <w:rsid w:val="00CA5548"/>
    <w:rsid w:val="00CB07B5"/>
    <w:rsid w:val="00CB123A"/>
    <w:rsid w:val="00CB18E5"/>
    <w:rsid w:val="00CB5C3C"/>
    <w:rsid w:val="00CC3698"/>
    <w:rsid w:val="00CC491D"/>
    <w:rsid w:val="00CC7097"/>
    <w:rsid w:val="00CD36BA"/>
    <w:rsid w:val="00CD3FDC"/>
    <w:rsid w:val="00CD48B8"/>
    <w:rsid w:val="00CE0AEA"/>
    <w:rsid w:val="00CF1443"/>
    <w:rsid w:val="00D0194E"/>
    <w:rsid w:val="00D06215"/>
    <w:rsid w:val="00D06C2F"/>
    <w:rsid w:val="00D11690"/>
    <w:rsid w:val="00D23E56"/>
    <w:rsid w:val="00D32B75"/>
    <w:rsid w:val="00D330C1"/>
    <w:rsid w:val="00D52D09"/>
    <w:rsid w:val="00D72D53"/>
    <w:rsid w:val="00D74CD9"/>
    <w:rsid w:val="00D763FC"/>
    <w:rsid w:val="00D85B47"/>
    <w:rsid w:val="00D86DCD"/>
    <w:rsid w:val="00D9767F"/>
    <w:rsid w:val="00DD025D"/>
    <w:rsid w:val="00DD033D"/>
    <w:rsid w:val="00DE0C16"/>
    <w:rsid w:val="00DF2454"/>
    <w:rsid w:val="00E1243B"/>
    <w:rsid w:val="00E136D6"/>
    <w:rsid w:val="00E153BF"/>
    <w:rsid w:val="00E20217"/>
    <w:rsid w:val="00E32113"/>
    <w:rsid w:val="00E46EE4"/>
    <w:rsid w:val="00E50E1B"/>
    <w:rsid w:val="00E52C26"/>
    <w:rsid w:val="00E5470F"/>
    <w:rsid w:val="00E55AB8"/>
    <w:rsid w:val="00E60702"/>
    <w:rsid w:val="00E83DA8"/>
    <w:rsid w:val="00E83E24"/>
    <w:rsid w:val="00EA2729"/>
    <w:rsid w:val="00EA4531"/>
    <w:rsid w:val="00EA4E8C"/>
    <w:rsid w:val="00EB0D35"/>
    <w:rsid w:val="00EC0EC5"/>
    <w:rsid w:val="00EE5585"/>
    <w:rsid w:val="00F17F1D"/>
    <w:rsid w:val="00F305FE"/>
    <w:rsid w:val="00F328B7"/>
    <w:rsid w:val="00F34F89"/>
    <w:rsid w:val="00F36FDA"/>
    <w:rsid w:val="00F47506"/>
    <w:rsid w:val="00F54079"/>
    <w:rsid w:val="00F658C1"/>
    <w:rsid w:val="00F6726B"/>
    <w:rsid w:val="00F77143"/>
    <w:rsid w:val="00F80ED8"/>
    <w:rsid w:val="00F81E00"/>
    <w:rsid w:val="00F85B28"/>
    <w:rsid w:val="00F90551"/>
    <w:rsid w:val="00F90BD4"/>
    <w:rsid w:val="00FA7921"/>
    <w:rsid w:val="00FB3F4B"/>
    <w:rsid w:val="00FB486A"/>
    <w:rsid w:val="00FB713D"/>
    <w:rsid w:val="00FC4716"/>
    <w:rsid w:val="00FD3649"/>
    <w:rsid w:val="00FD6A8F"/>
    <w:rsid w:val="00FE0A64"/>
    <w:rsid w:val="00FE4705"/>
    <w:rsid w:val="00FE7008"/>
    <w:rsid w:val="00FF0FD7"/>
    <w:rsid w:val="00FF6F71"/>
    <w:rsid w:val="4C6EE189"/>
    <w:rsid w:val="5C9DC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398C6"/>
  <w15:chartTrackingRefBased/>
  <w15:docId w15:val="{A3B81D11-6F9E-4AF8-9912-D763906F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EE7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2EE7"/>
    <w:pPr>
      <w:keepNext/>
      <w:keepLines/>
      <w:widowControl w:val="0"/>
      <w:tabs>
        <w:tab w:val="left" w:pos="720"/>
      </w:tabs>
      <w:suppressAutoHyphens/>
      <w:spacing w:before="720" w:after="48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32"/>
    </w:rPr>
  </w:style>
  <w:style w:type="paragraph" w:styleId="Heading2">
    <w:name w:val="heading 2"/>
    <w:basedOn w:val="Normal"/>
    <w:next w:val="Normal"/>
    <w:link w:val="Heading2Char"/>
    <w:qFormat/>
    <w:rsid w:val="006F2EE7"/>
    <w:pPr>
      <w:keepNext/>
      <w:keepLines/>
      <w:widowControl w:val="0"/>
      <w:tabs>
        <w:tab w:val="left" w:pos="720"/>
      </w:tabs>
      <w:suppressAutoHyphens/>
      <w:spacing w:before="720" w:after="48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6F2EE7"/>
    <w:pPr>
      <w:keepNext/>
      <w:keepLines/>
      <w:widowControl w:val="0"/>
      <w:tabs>
        <w:tab w:val="left" w:pos="720"/>
      </w:tabs>
      <w:suppressAutoHyphens/>
      <w:spacing w:before="720" w:after="480" w:line="240" w:lineRule="auto"/>
      <w:outlineLvl w:val="2"/>
    </w:pPr>
    <w:rPr>
      <w:rFonts w:ascii="Times New Roman" w:eastAsia="Times New Roman" w:hAnsi="Times New Roman" w:cs="Times New Roman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6F2EE7"/>
    <w:pPr>
      <w:keepNext/>
      <w:keepLines/>
      <w:widowControl w:val="0"/>
      <w:tabs>
        <w:tab w:val="left" w:pos="720"/>
      </w:tabs>
      <w:suppressAutoHyphens/>
      <w:spacing w:before="720" w:after="480" w:line="240" w:lineRule="auto"/>
      <w:outlineLvl w:val="3"/>
    </w:pPr>
    <w:rPr>
      <w:rFonts w:ascii="Times New Roman" w:eastAsia="Times New Roman" w:hAnsi="Times New Roman" w:cs="Times New Roman"/>
      <w:b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EE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F2EE7"/>
    <w:rPr>
      <w:rFonts w:ascii="Times New Roman" w:eastAsia="Times New Roman" w:hAnsi="Times New Roman" w:cs="Times New Roman"/>
      <w:b/>
      <w:bCs/>
      <w:kern w:val="0"/>
      <w:sz w:val="26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rsid w:val="006F2EE7"/>
    <w:rPr>
      <w:rFonts w:ascii="Times New Roman" w:eastAsia="Times New Roman" w:hAnsi="Times New Roman" w:cs="Times New Roman"/>
      <w:b/>
      <w:bCs/>
      <w:iCs/>
      <w:kern w:val="0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rsid w:val="006F2EE7"/>
    <w:rPr>
      <w:rFonts w:ascii="Times New Roman" w:eastAsia="Times New Roman" w:hAnsi="Times New Roman" w:cs="Times New Roman"/>
      <w:b/>
      <w:bCs/>
      <w:kern w:val="0"/>
      <w:szCs w:val="26"/>
      <w14:ligatures w14:val="none"/>
    </w:rPr>
  </w:style>
  <w:style w:type="character" w:customStyle="1" w:styleId="Heading4Char">
    <w:name w:val="Heading 4 Char"/>
    <w:basedOn w:val="DefaultParagraphFont"/>
    <w:link w:val="Heading4"/>
    <w:rsid w:val="006F2EE7"/>
    <w:rPr>
      <w:rFonts w:ascii="Times New Roman" w:eastAsia="Times New Roman" w:hAnsi="Times New Roman" w:cs="Times New Roman"/>
      <w:b/>
      <w:bCs/>
      <w:i/>
      <w:kern w:val="0"/>
      <w:szCs w:val="28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6F2EE7"/>
  </w:style>
  <w:style w:type="paragraph" w:customStyle="1" w:styleId="NormalSingle">
    <w:name w:val="NormalSingle"/>
    <w:basedOn w:val="Normal"/>
    <w:rsid w:val="006F2EE7"/>
    <w:pPr>
      <w:tabs>
        <w:tab w:val="left" w:pos="72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igureReference">
    <w:name w:val="FigureReference"/>
    <w:basedOn w:val="DefaultParagraphFont"/>
    <w:rsid w:val="006F2EE7"/>
    <w:rPr>
      <w:rFonts w:ascii="Times New Roman" w:hAnsi="Times New Roman" w:cs="Times New Roman"/>
      <w:b/>
      <w:color w:val="FF0000"/>
      <w:sz w:val="22"/>
    </w:rPr>
  </w:style>
  <w:style w:type="paragraph" w:styleId="Footer">
    <w:name w:val="footer"/>
    <w:basedOn w:val="Normal"/>
    <w:link w:val="FooterChar"/>
    <w:uiPriority w:val="99"/>
    <w:rsid w:val="006F2EE7"/>
    <w:pPr>
      <w:tabs>
        <w:tab w:val="left" w:pos="720"/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F2EE7"/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styleId="Header">
    <w:name w:val="header"/>
    <w:basedOn w:val="Normal"/>
    <w:link w:val="HeaderChar"/>
    <w:uiPriority w:val="99"/>
    <w:rsid w:val="006F2EE7"/>
    <w:pPr>
      <w:tabs>
        <w:tab w:val="left" w:pos="720"/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F2EE7"/>
    <w:rPr>
      <w:rFonts w:ascii="Times New Roman" w:eastAsia="Times New Roman" w:hAnsi="Times New Roman" w:cs="Times New Roman"/>
      <w:kern w:val="0"/>
      <w:szCs w:val="24"/>
      <w14:ligatures w14:val="none"/>
    </w:rPr>
  </w:style>
  <w:style w:type="character" w:styleId="PageNumber">
    <w:name w:val="page number"/>
    <w:basedOn w:val="DefaultParagraphFont"/>
    <w:rsid w:val="006F2EE7"/>
    <w:rPr>
      <w:rFonts w:ascii="Times New Roman" w:hAnsi="Times New Roman" w:cs="Times New Roman"/>
      <w:sz w:val="22"/>
    </w:rPr>
  </w:style>
  <w:style w:type="paragraph" w:styleId="TableofFigures">
    <w:name w:val="table of figures"/>
    <w:basedOn w:val="Normal"/>
    <w:next w:val="Normal"/>
    <w:semiHidden/>
    <w:rsid w:val="006F2EE7"/>
    <w:pPr>
      <w:tabs>
        <w:tab w:val="left" w:leader="dot" w:pos="8064"/>
        <w:tab w:val="right" w:pos="8640"/>
      </w:tabs>
      <w:suppressAutoHyphens/>
      <w:spacing w:before="240" w:after="0" w:line="240" w:lineRule="auto"/>
      <w:ind w:left="432" w:right="720" w:hanging="432"/>
    </w:pPr>
    <w:rPr>
      <w:rFonts w:ascii="Times New Roman" w:eastAsia="Times New Roman" w:hAnsi="Times New Roman" w:cs="Times New Roman"/>
      <w:szCs w:val="24"/>
    </w:rPr>
  </w:style>
  <w:style w:type="character" w:customStyle="1" w:styleId="TableReference">
    <w:name w:val="TableReference"/>
    <w:basedOn w:val="DefaultParagraphFont"/>
    <w:rsid w:val="006F2EE7"/>
    <w:rPr>
      <w:rFonts w:ascii="Times New Roman" w:hAnsi="Times New Roman" w:cs="Times New Roman"/>
      <w:b/>
      <w:color w:val="FF0000"/>
      <w:sz w:val="22"/>
    </w:rPr>
  </w:style>
  <w:style w:type="paragraph" w:customStyle="1" w:styleId="ThesisSignature">
    <w:name w:val="Thesis Signature"/>
    <w:basedOn w:val="Normal"/>
    <w:rsid w:val="006F2EE7"/>
    <w:pPr>
      <w:suppressAutoHyphens/>
      <w:spacing w:after="0" w:line="240" w:lineRule="auto"/>
      <w:ind w:left="432" w:hanging="432"/>
    </w:pPr>
    <w:rPr>
      <w:rFonts w:ascii="Times New Roman" w:eastAsia="Times New Roman" w:hAnsi="Times New Roman" w:cs="Times New Roman"/>
      <w:szCs w:val="24"/>
    </w:rPr>
  </w:style>
  <w:style w:type="paragraph" w:customStyle="1" w:styleId="ThesisTitlePage">
    <w:name w:val="Thesis Title Page"/>
    <w:basedOn w:val="Normal"/>
    <w:rsid w:val="006F2EE7"/>
    <w:pPr>
      <w:tabs>
        <w:tab w:val="left" w:pos="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4"/>
    </w:rPr>
  </w:style>
  <w:style w:type="paragraph" w:styleId="TOC1">
    <w:name w:val="toc 1"/>
    <w:basedOn w:val="Normal"/>
    <w:next w:val="Normal"/>
    <w:semiHidden/>
    <w:rsid w:val="006F2EE7"/>
    <w:pPr>
      <w:tabs>
        <w:tab w:val="left" w:pos="720"/>
        <w:tab w:val="left" w:leader="dot" w:pos="8064"/>
        <w:tab w:val="right" w:pos="8640"/>
      </w:tabs>
      <w:suppressAutoHyphens/>
      <w:spacing w:before="240" w:after="240" w:line="240" w:lineRule="auto"/>
      <w:ind w:left="432" w:right="720" w:hanging="432"/>
    </w:pPr>
    <w:rPr>
      <w:rFonts w:ascii="Times New Roman" w:eastAsia="Times New Roman" w:hAnsi="Times New Roman" w:cs="Times New Roman"/>
      <w:szCs w:val="24"/>
    </w:rPr>
  </w:style>
  <w:style w:type="paragraph" w:styleId="TOC2">
    <w:name w:val="toc 2"/>
    <w:basedOn w:val="Normal"/>
    <w:next w:val="Normal"/>
    <w:semiHidden/>
    <w:rsid w:val="006F2EE7"/>
    <w:pPr>
      <w:tabs>
        <w:tab w:val="left" w:pos="720"/>
        <w:tab w:val="left" w:leader="dot" w:pos="8064"/>
        <w:tab w:val="right" w:pos="8640"/>
      </w:tabs>
      <w:suppressAutoHyphens/>
      <w:spacing w:after="0" w:line="240" w:lineRule="auto"/>
      <w:ind w:left="864" w:right="720" w:hanging="432"/>
    </w:pPr>
    <w:rPr>
      <w:rFonts w:ascii="Times New Roman" w:eastAsia="Times New Roman" w:hAnsi="Times New Roman" w:cs="Times New Roman"/>
      <w:szCs w:val="24"/>
    </w:rPr>
  </w:style>
  <w:style w:type="paragraph" w:styleId="TOC3">
    <w:name w:val="toc 3"/>
    <w:basedOn w:val="Normal"/>
    <w:next w:val="Normal"/>
    <w:semiHidden/>
    <w:rsid w:val="006F2EE7"/>
    <w:pPr>
      <w:tabs>
        <w:tab w:val="left" w:pos="720"/>
        <w:tab w:val="left" w:leader="dot" w:pos="8064"/>
        <w:tab w:val="right" w:pos="8640"/>
      </w:tabs>
      <w:suppressAutoHyphens/>
      <w:spacing w:after="0" w:line="240" w:lineRule="auto"/>
      <w:ind w:left="1296" w:right="720" w:hanging="432"/>
    </w:pPr>
    <w:rPr>
      <w:rFonts w:ascii="Times New Roman" w:eastAsia="Times New Roman" w:hAnsi="Times New Roman" w:cs="Times New Roman"/>
      <w:szCs w:val="24"/>
    </w:rPr>
  </w:style>
  <w:style w:type="paragraph" w:styleId="TOC4">
    <w:name w:val="toc 4"/>
    <w:basedOn w:val="Normal"/>
    <w:next w:val="Normal"/>
    <w:semiHidden/>
    <w:rsid w:val="006F2EE7"/>
    <w:pPr>
      <w:tabs>
        <w:tab w:val="left" w:pos="720"/>
        <w:tab w:val="left" w:leader="dot" w:pos="8064"/>
        <w:tab w:val="right" w:pos="8640"/>
      </w:tabs>
      <w:suppressAutoHyphens/>
      <w:spacing w:after="0" w:line="240" w:lineRule="auto"/>
      <w:ind w:left="1728" w:right="720" w:hanging="432"/>
    </w:pPr>
    <w:rPr>
      <w:rFonts w:ascii="Times New Roman" w:eastAsia="Times New Roman" w:hAnsi="Times New Roman" w:cs="Times New Roman"/>
      <w:szCs w:val="24"/>
    </w:rPr>
  </w:style>
  <w:style w:type="paragraph" w:customStyle="1" w:styleId="LongQuote">
    <w:name w:val="LongQuote"/>
    <w:basedOn w:val="Normal"/>
    <w:next w:val="Normal"/>
    <w:rsid w:val="006F2EE7"/>
    <w:pPr>
      <w:tabs>
        <w:tab w:val="left" w:pos="720"/>
      </w:tabs>
      <w:suppressAutoHyphens/>
      <w:spacing w:after="240" w:line="240" w:lineRule="auto"/>
      <w:ind w:left="720" w:right="720"/>
    </w:pPr>
    <w:rPr>
      <w:rFonts w:ascii="Times New Roman" w:eastAsia="Times New Roman" w:hAnsi="Times New Roman" w:cs="Times New Roman"/>
      <w:szCs w:val="24"/>
    </w:rPr>
  </w:style>
  <w:style w:type="paragraph" w:customStyle="1" w:styleId="FigureCaption">
    <w:name w:val="FigureCaption"/>
    <w:basedOn w:val="Normal"/>
    <w:next w:val="NormalSingle"/>
    <w:rsid w:val="006F2EE7"/>
    <w:pPr>
      <w:tabs>
        <w:tab w:val="left" w:pos="720"/>
      </w:tabs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TableCaption">
    <w:name w:val="TableCaption"/>
    <w:basedOn w:val="Normal"/>
    <w:next w:val="NormalSingle"/>
    <w:rsid w:val="006F2EE7"/>
    <w:pPr>
      <w:tabs>
        <w:tab w:val="left" w:pos="720"/>
      </w:tabs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TitleInTocYes">
    <w:name w:val="TitleInTocYes"/>
    <w:basedOn w:val="Normal"/>
    <w:next w:val="Normal"/>
    <w:rsid w:val="006F2EE7"/>
    <w:pPr>
      <w:keepNext/>
      <w:keepLines/>
      <w:widowControl w:val="0"/>
      <w:tabs>
        <w:tab w:val="left" w:pos="720"/>
      </w:tabs>
      <w:suppressAutoHyphens/>
      <w:spacing w:after="480" w:line="240" w:lineRule="auto"/>
      <w:jc w:val="center"/>
    </w:pPr>
    <w:rPr>
      <w:rFonts w:ascii="Times New Roman" w:eastAsia="Times New Roman" w:hAnsi="Times New Roman" w:cs="Times New Roman"/>
      <w:b/>
      <w:szCs w:val="24"/>
    </w:rPr>
  </w:style>
  <w:style w:type="paragraph" w:customStyle="1" w:styleId="TitleInTocNo">
    <w:name w:val="TitleInTocNo"/>
    <w:basedOn w:val="TitleInTocYes"/>
    <w:next w:val="Normal"/>
    <w:rsid w:val="006F2EE7"/>
  </w:style>
  <w:style w:type="paragraph" w:customStyle="1" w:styleId="ThesisSignaturePage">
    <w:name w:val="Thesis Signature Page"/>
    <w:basedOn w:val="Normal"/>
    <w:rsid w:val="006F2EE7"/>
    <w:pPr>
      <w:tabs>
        <w:tab w:val="left" w:pos="720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igureNumber">
    <w:name w:val="FigureNumber"/>
    <w:basedOn w:val="DefaultParagraphFont"/>
    <w:rsid w:val="006F2EE7"/>
    <w:rPr>
      <w:rFonts w:ascii="Times New Roman" w:hAnsi="Times New Roman" w:cs="Times New Roman"/>
      <w:b/>
      <w:color w:val="0000FF"/>
      <w:sz w:val="22"/>
    </w:rPr>
  </w:style>
  <w:style w:type="character" w:customStyle="1" w:styleId="TableNumber">
    <w:name w:val="TableNumber"/>
    <w:basedOn w:val="DefaultParagraphFont"/>
    <w:rsid w:val="006F2EE7"/>
    <w:rPr>
      <w:rFonts w:ascii="Times New Roman" w:hAnsi="Times New Roman" w:cs="Times New Roman"/>
      <w:b/>
      <w:color w:val="0000FF"/>
      <w:sz w:val="22"/>
    </w:rPr>
  </w:style>
  <w:style w:type="paragraph" w:customStyle="1" w:styleId="NormalUndented">
    <w:name w:val="NormalUndented"/>
    <w:basedOn w:val="Normal"/>
    <w:next w:val="Normal"/>
    <w:rsid w:val="006F2EE7"/>
    <w:pPr>
      <w:tabs>
        <w:tab w:val="left" w:pos="720"/>
      </w:tabs>
      <w:suppressAutoHyphens/>
      <w:spacing w:after="0" w:line="48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Number">
    <w:name w:val="HeadingNumber"/>
    <w:basedOn w:val="DefaultParagraphFont"/>
    <w:rsid w:val="006F2EE7"/>
    <w:rPr>
      <w:rFonts w:ascii="Times New Roman" w:hAnsi="Times New Roman" w:cs="Times New Roman"/>
      <w:b w:val="0"/>
      <w:color w:val="0000FF"/>
      <w:sz w:val="22"/>
    </w:rPr>
  </w:style>
  <w:style w:type="table" w:customStyle="1" w:styleId="TablePsuThesi">
    <w:name w:val="TablePsuThesi"/>
    <w:basedOn w:val="TableNormal"/>
    <w:rsid w:val="006F2E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  <w:tblPr>
      <w:tblCellMar>
        <w:left w:w="115" w:type="dxa"/>
        <w:right w:w="115" w:type="dxa"/>
      </w:tblCellMar>
    </w:tblPr>
  </w:style>
  <w:style w:type="paragraph" w:customStyle="1" w:styleId="SignaturePage">
    <w:name w:val="Signature Page"/>
    <w:basedOn w:val="Normal"/>
    <w:rsid w:val="006F2EE7"/>
    <w:pPr>
      <w:tabs>
        <w:tab w:val="left" w:pos="720"/>
      </w:tabs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6F2EE7"/>
    <w:pPr>
      <w:tabs>
        <w:tab w:val="left" w:pos="720"/>
      </w:tabs>
      <w:suppressAutoHyphens/>
      <w:spacing w:after="0" w:line="480" w:lineRule="auto"/>
      <w:ind w:firstLine="720"/>
      <w:jc w:val="center"/>
    </w:pPr>
    <w:rPr>
      <w:rFonts w:ascii="Times New Roman" w:eastAsia="Times New Roman" w:hAnsi="Times New Roman" w:cs="Times New Roman"/>
      <w:noProof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F2EE7"/>
    <w:rPr>
      <w:rFonts w:ascii="Times New Roman" w:eastAsia="Times New Roman" w:hAnsi="Times New Roman" w:cs="Times New Roman"/>
      <w:noProof/>
      <w:kern w:val="0"/>
      <w:szCs w:val="24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6F2EE7"/>
    <w:pPr>
      <w:tabs>
        <w:tab w:val="left" w:pos="720"/>
      </w:tabs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noProof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6F2EE7"/>
    <w:rPr>
      <w:rFonts w:ascii="Times New Roman" w:eastAsia="Times New Roman" w:hAnsi="Times New Roman" w:cs="Times New Roman"/>
      <w:noProof/>
      <w:kern w:val="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F2EE7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6F2EE7"/>
    <w:pPr>
      <w:spacing w:line="240" w:lineRule="auto"/>
    </w:pPr>
    <w:rPr>
      <w:rFonts w:ascii="Calibri" w:eastAsia="Calibri" w:hAnsi="Calibri" w:cs="Times New Roman"/>
      <w:kern w:val="2"/>
      <w14:ligatures w14:val="standardContextual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6F2EE7"/>
    <w:rPr>
      <w:rFonts w:ascii="Calibri" w:eastAsia="Calibri" w:hAnsi="Calibri" w:cs="Times New Roman"/>
      <w:lang w:eastAsia="en-US"/>
    </w:rPr>
  </w:style>
  <w:style w:type="character" w:customStyle="1" w:styleId="Hyperlink1">
    <w:name w:val="Hyperlink1"/>
    <w:basedOn w:val="DefaultParagraphFont"/>
    <w:uiPriority w:val="99"/>
    <w:unhideWhenUsed/>
    <w:rsid w:val="006F2EE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2EE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F2EE7"/>
    <w:pPr>
      <w:tabs>
        <w:tab w:val="left" w:pos="720"/>
      </w:tabs>
      <w:suppressAutoHyphens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semiHidden/>
    <w:unhideWhenUsed/>
    <w:rsid w:val="006F2EE7"/>
    <w:pPr>
      <w:tabs>
        <w:tab w:val="left" w:pos="720"/>
      </w:tabs>
      <w:suppressAutoHyphens/>
      <w:spacing w:after="0" w:line="240" w:lineRule="auto"/>
      <w:ind w:firstLine="720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6F2EE7"/>
    <w:rPr>
      <w:rFonts w:ascii="Consolas" w:eastAsia="Times New Roman" w:hAnsi="Consolas" w:cs="Times New Roman"/>
      <w:kern w:val="0"/>
      <w:sz w:val="21"/>
      <w:szCs w:val="21"/>
      <w14:ligatures w14:val="none"/>
    </w:rPr>
  </w:style>
  <w:style w:type="table" w:styleId="TableGrid">
    <w:name w:val="Table Grid"/>
    <w:basedOn w:val="TableNormal"/>
    <w:uiPriority w:val="39"/>
    <w:rsid w:val="006F2E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TableNormal"/>
    <w:next w:val="PlainTable2"/>
    <w:uiPriority w:val="42"/>
    <w:rsid w:val="006F2EE7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6F2E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F2E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6F2E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unhideWhenUsed/>
    <w:rsid w:val="006F2EE7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6F2EE7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EE7"/>
    <w:pPr>
      <w:tabs>
        <w:tab w:val="left" w:pos="720"/>
      </w:tabs>
      <w:suppressAutoHyphens/>
      <w:spacing w:after="0"/>
      <w:ind w:firstLine="72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6F2EE7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6F2EE7"/>
    <w:rPr>
      <w:color w:val="808080"/>
    </w:rPr>
  </w:style>
  <w:style w:type="paragraph" w:styleId="Revision">
    <w:name w:val="Revision"/>
    <w:hidden/>
    <w:uiPriority w:val="99"/>
    <w:semiHidden/>
    <w:rsid w:val="006F2EE7"/>
    <w:pPr>
      <w:spacing w:after="0" w:line="240" w:lineRule="auto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table" w:customStyle="1" w:styleId="ListTable2-Accent31">
    <w:name w:val="List Table 2 - Accent 31"/>
    <w:basedOn w:val="TableNormal"/>
    <w:next w:val="ListTable2-Accent3"/>
    <w:uiPriority w:val="47"/>
    <w:rsid w:val="006F2EE7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C2D69B"/>
        <w:bottom w:val="single" w:sz="4" w:space="0" w:color="C2D69B"/>
        <w:insideH w:val="single" w:sz="4" w:space="0" w:color="C2D69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paragraph" w:customStyle="1" w:styleId="Caption1">
    <w:name w:val="Caption1"/>
    <w:basedOn w:val="Normal"/>
    <w:next w:val="Normal"/>
    <w:unhideWhenUsed/>
    <w:qFormat/>
    <w:rsid w:val="006F2EE7"/>
    <w:pPr>
      <w:tabs>
        <w:tab w:val="left" w:pos="720"/>
      </w:tabs>
      <w:suppressAutoHyphens/>
      <w:spacing w:after="200" w:line="240" w:lineRule="auto"/>
      <w:ind w:firstLine="720"/>
    </w:pPr>
    <w:rPr>
      <w:rFonts w:ascii="Times New Roman" w:eastAsia="Times New Roman" w:hAnsi="Times New Roman" w:cs="Times New Roman"/>
      <w:i/>
      <w:iCs/>
      <w:color w:val="1F497D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2E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2EE7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numbering" w:customStyle="1" w:styleId="NoList11">
    <w:name w:val="No List11"/>
    <w:next w:val="NoList"/>
    <w:uiPriority w:val="99"/>
    <w:semiHidden/>
    <w:unhideWhenUsed/>
    <w:rsid w:val="006F2EE7"/>
  </w:style>
  <w:style w:type="table" w:customStyle="1" w:styleId="TableGrid4">
    <w:name w:val="Table Grid4"/>
    <w:basedOn w:val="TableNormal"/>
    <w:next w:val="TableGrid"/>
    <w:uiPriority w:val="39"/>
    <w:rsid w:val="006F2E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F2EE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F2EE7"/>
    <w:rPr>
      <w:color w:val="954F72"/>
      <w:u w:val="single"/>
    </w:rPr>
  </w:style>
  <w:style w:type="paragraph" w:customStyle="1" w:styleId="msonormal0">
    <w:name w:val="msonormal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7">
    <w:name w:val="font7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8">
    <w:name w:val="font8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9">
    <w:name w:val="font9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font10">
    <w:name w:val="font10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font11">
    <w:name w:val="font11"/>
    <w:basedOn w:val="Normal"/>
    <w:rsid w:val="006F2EE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6">
    <w:name w:val="xl66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7">
    <w:name w:val="xl67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8">
    <w:name w:val="xl68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1">
    <w:name w:val="xl71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Normal"/>
    <w:rsid w:val="006F2EE7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7">
    <w:name w:val="xl77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8">
    <w:name w:val="xl78"/>
    <w:basedOn w:val="Normal"/>
    <w:rsid w:val="006F2EE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9">
    <w:name w:val="xl79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0">
    <w:name w:val="xl80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2">
    <w:name w:val="xl82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83">
    <w:name w:val="xl83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84">
    <w:name w:val="xl84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87">
    <w:name w:val="xl87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88">
    <w:name w:val="xl88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3">
    <w:name w:val="xl93"/>
    <w:basedOn w:val="Normal"/>
    <w:rsid w:val="006F2E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4">
    <w:name w:val="xl94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5">
    <w:name w:val="xl95"/>
    <w:basedOn w:val="Normal"/>
    <w:rsid w:val="006F2E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6">
    <w:name w:val="xl96"/>
    <w:basedOn w:val="Normal"/>
    <w:rsid w:val="006F2E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table" w:customStyle="1" w:styleId="PlainTable11">
    <w:name w:val="Plain Table 11"/>
    <w:basedOn w:val="TableNormal"/>
    <w:next w:val="PlainTable1"/>
    <w:uiPriority w:val="41"/>
    <w:rsid w:val="006F2E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font12">
    <w:name w:val="font12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font13">
    <w:name w:val="font13"/>
    <w:basedOn w:val="Normal"/>
    <w:rsid w:val="006F2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97">
    <w:name w:val="xl97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8">
    <w:name w:val="xl98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103">
    <w:name w:val="xl103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104">
    <w:name w:val="xl104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PlainTable12">
    <w:name w:val="Plain Table 12"/>
    <w:basedOn w:val="TableNormal"/>
    <w:next w:val="PlainTable1"/>
    <w:uiPriority w:val="41"/>
    <w:rsid w:val="006F2E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xl63">
    <w:name w:val="xl63"/>
    <w:basedOn w:val="Normal"/>
    <w:rsid w:val="006F2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">
    <w:name w:val="xl64"/>
    <w:basedOn w:val="Normal"/>
    <w:rsid w:val="006F2EE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F2EE7"/>
    <w:rPr>
      <w:color w:val="0563C1" w:themeColor="hyperlink"/>
      <w:u w:val="single"/>
    </w:rPr>
  </w:style>
  <w:style w:type="table" w:styleId="PlainTable2">
    <w:name w:val="Plain Table 2"/>
    <w:basedOn w:val="TableNormal"/>
    <w:uiPriority w:val="42"/>
    <w:rsid w:val="006F2EE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2-Accent3">
    <w:name w:val="List Table 2 Accent 3"/>
    <w:basedOn w:val="TableNormal"/>
    <w:uiPriority w:val="47"/>
    <w:rsid w:val="006F2EE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1">
    <w:name w:val="Plain Table 1"/>
    <w:basedOn w:val="TableNormal"/>
    <w:uiPriority w:val="41"/>
    <w:rsid w:val="006F2EE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2">
    <w:name w:val="No List2"/>
    <w:next w:val="NoList"/>
    <w:uiPriority w:val="99"/>
    <w:semiHidden/>
    <w:unhideWhenUsed/>
    <w:rsid w:val="00565285"/>
  </w:style>
  <w:style w:type="table" w:customStyle="1" w:styleId="PlainTable22">
    <w:name w:val="Plain Table 22"/>
    <w:basedOn w:val="TableNormal"/>
    <w:next w:val="PlainTable2"/>
    <w:uiPriority w:val="42"/>
    <w:rsid w:val="00565285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ListTable2-Accent32">
    <w:name w:val="List Table 2 - Accent 32"/>
    <w:basedOn w:val="TableNormal"/>
    <w:next w:val="ListTable2-Accent3"/>
    <w:uiPriority w:val="47"/>
    <w:rsid w:val="00565285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C2D69B"/>
        <w:bottom w:val="single" w:sz="4" w:space="0" w:color="C2D69B"/>
        <w:insideH w:val="single" w:sz="4" w:space="0" w:color="C2D69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paragraph" w:customStyle="1" w:styleId="Caption2">
    <w:name w:val="Caption2"/>
    <w:basedOn w:val="Normal"/>
    <w:next w:val="Normal"/>
    <w:unhideWhenUsed/>
    <w:qFormat/>
    <w:rsid w:val="00565285"/>
    <w:pPr>
      <w:tabs>
        <w:tab w:val="left" w:pos="720"/>
      </w:tabs>
      <w:suppressAutoHyphens/>
      <w:spacing w:after="200" w:line="240" w:lineRule="auto"/>
      <w:ind w:firstLine="720"/>
    </w:pPr>
    <w:rPr>
      <w:rFonts w:ascii="Times New Roman" w:eastAsia="Times New Roman" w:hAnsi="Times New Roman" w:cs="Times New Roman"/>
      <w:i/>
      <w:iCs/>
      <w:color w:val="1F497D"/>
      <w:sz w:val="18"/>
      <w:szCs w:val="18"/>
    </w:rPr>
  </w:style>
  <w:style w:type="numbering" w:customStyle="1" w:styleId="NoList12">
    <w:name w:val="No List12"/>
    <w:next w:val="NoList"/>
    <w:uiPriority w:val="99"/>
    <w:semiHidden/>
    <w:unhideWhenUsed/>
    <w:rsid w:val="00565285"/>
  </w:style>
  <w:style w:type="table" w:customStyle="1" w:styleId="PlainTable13">
    <w:name w:val="Plain Table 13"/>
    <w:basedOn w:val="TableNormal"/>
    <w:next w:val="PlainTable1"/>
    <w:uiPriority w:val="41"/>
    <w:rsid w:val="0056528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65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4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E4B95-58F6-44D3-81DB-DB4E90EE29F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cf48d45-3ddb-4389-a9c1-c115526eb52e}" enabled="0" method="" siteId="{7cf48d45-3ddb-4389-a9c1-c115526eb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42</Pages>
  <Words>28067</Words>
  <Characters>159983</Characters>
  <Application>Microsoft Office Word</Application>
  <DocSecurity>0</DocSecurity>
  <Lines>1333</Lines>
  <Paragraphs>375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Gabriella Rossetto</dc:creator>
  <cp:keywords/>
  <dc:description/>
  <cp:lastModifiedBy>Harris, Gabriella Rossetto</cp:lastModifiedBy>
  <cp:revision>4</cp:revision>
  <cp:lastPrinted>2024-02-16T18:06:00Z</cp:lastPrinted>
  <dcterms:created xsi:type="dcterms:W3CDTF">2024-07-25T15:52:00Z</dcterms:created>
  <dcterms:modified xsi:type="dcterms:W3CDTF">2024-07-25T16:03:00Z</dcterms:modified>
</cp:coreProperties>
</file>